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C7FA" w14:textId="1BB9E6FE" w:rsidR="005E0A2E" w:rsidRPr="00E11359" w:rsidRDefault="005E0A2E" w:rsidP="0073212C">
      <w:pPr>
        <w:shd w:val="clear" w:color="auto" w:fill="FFFFFF"/>
        <w:spacing w:after="0"/>
        <w:jc w:val="right"/>
        <w:rPr>
          <w:rFonts w:ascii="Barlow SCK SemiBold" w:hAnsi="Barlow SCK SemiBold"/>
          <w:color w:val="004B91"/>
          <w:sz w:val="24"/>
          <w:szCs w:val="24"/>
        </w:rPr>
      </w:pPr>
      <w:r w:rsidRPr="00E11359">
        <w:rPr>
          <w:rFonts w:ascii="Barlow SCK SemiBold" w:hAnsi="Barlow SCK SemiBold"/>
          <w:color w:val="004B91"/>
          <w:sz w:val="24"/>
          <w:szCs w:val="24"/>
        </w:rPr>
        <w:t>ZAŁ</w:t>
      </w:r>
      <w:r w:rsidR="00CD4A25" w:rsidRPr="00E11359">
        <w:rPr>
          <w:rFonts w:ascii="Barlow SCK SemiBold" w:hAnsi="Barlow SCK SemiBold"/>
          <w:color w:val="004B91"/>
          <w:sz w:val="24"/>
          <w:szCs w:val="24"/>
        </w:rPr>
        <w:t>Ą</w:t>
      </w:r>
      <w:r w:rsidRPr="00E11359">
        <w:rPr>
          <w:rFonts w:ascii="Barlow SCK SemiBold" w:hAnsi="Barlow SCK SemiBold"/>
          <w:color w:val="004B91"/>
          <w:sz w:val="24"/>
          <w:szCs w:val="24"/>
        </w:rPr>
        <w:t>CZNIK NR 1</w:t>
      </w:r>
    </w:p>
    <w:p w14:paraId="168E7FDD" w14:textId="1FBDE487" w:rsidR="005E0A2E" w:rsidRDefault="005E0A2E" w:rsidP="005E0A2E">
      <w:pPr>
        <w:pStyle w:val="Nagwek"/>
        <w:jc w:val="right"/>
        <w:rPr>
          <w:rFonts w:ascii="Barlow SCK" w:hAnsi="Barlow SCK"/>
          <w:color w:val="004B91"/>
        </w:rPr>
      </w:pPr>
      <w:bookmarkStart w:id="0" w:name="_Hlk116462530"/>
      <w:r w:rsidRPr="00E11359">
        <w:rPr>
          <w:rFonts w:ascii="Barlow SCK" w:hAnsi="Barlow SCK"/>
          <w:color w:val="004B91"/>
          <w:sz w:val="24"/>
          <w:szCs w:val="24"/>
        </w:rPr>
        <w:t>do zarządzenia nr</w:t>
      </w:r>
      <w:r w:rsidR="00550A67" w:rsidRPr="00E11359">
        <w:rPr>
          <w:rFonts w:ascii="Barlow SCK" w:hAnsi="Barlow SCK"/>
          <w:color w:val="004B91"/>
          <w:sz w:val="24"/>
          <w:szCs w:val="24"/>
        </w:rPr>
        <w:t xml:space="preserve"> </w:t>
      </w:r>
      <w:r w:rsidR="00DF3178">
        <w:rPr>
          <w:rFonts w:ascii="Barlow SCK" w:hAnsi="Barlow SCK"/>
          <w:color w:val="004B91"/>
          <w:sz w:val="24"/>
          <w:szCs w:val="24"/>
        </w:rPr>
        <w:t>151</w:t>
      </w:r>
      <w:r w:rsidRPr="00E11359">
        <w:rPr>
          <w:rFonts w:ascii="Barlow SCK" w:hAnsi="Barlow SCK"/>
          <w:color w:val="004B91"/>
          <w:sz w:val="24"/>
          <w:szCs w:val="24"/>
        </w:rPr>
        <w:t>/202</w:t>
      </w:r>
      <w:r w:rsidR="0034362B" w:rsidRPr="00E11359">
        <w:rPr>
          <w:rFonts w:ascii="Barlow SCK" w:hAnsi="Barlow SCK"/>
          <w:color w:val="004B91"/>
          <w:sz w:val="24"/>
          <w:szCs w:val="24"/>
        </w:rPr>
        <w:t>2</w:t>
      </w:r>
      <w:r w:rsidRPr="00E11359">
        <w:rPr>
          <w:rFonts w:ascii="Barlow SCK" w:hAnsi="Barlow SCK"/>
          <w:color w:val="004B91"/>
          <w:sz w:val="24"/>
          <w:szCs w:val="24"/>
        </w:rPr>
        <w:t xml:space="preserve"> Rektora Politechniki Śląskiej</w:t>
      </w:r>
    </w:p>
    <w:p w14:paraId="18D59F9B" w14:textId="41B829BA" w:rsidR="00D53F8B" w:rsidRPr="00E11359" w:rsidRDefault="005E0A2E" w:rsidP="00BB372B">
      <w:pPr>
        <w:pStyle w:val="Nagwek"/>
        <w:spacing w:after="820"/>
        <w:jc w:val="right"/>
        <w:rPr>
          <w:rFonts w:ascii="Barlow SCK" w:hAnsi="Barlow SCK"/>
          <w:color w:val="004B91"/>
          <w:sz w:val="18"/>
          <w:szCs w:val="18"/>
        </w:rPr>
      </w:pPr>
      <w:r w:rsidRPr="00E11359">
        <w:rPr>
          <w:rFonts w:ascii="Barlow SCK" w:hAnsi="Barlow SCK"/>
          <w:color w:val="004B91"/>
          <w:sz w:val="18"/>
          <w:szCs w:val="18"/>
        </w:rPr>
        <w:t>z dnia</w:t>
      </w:r>
      <w:r w:rsidR="00DF3178">
        <w:rPr>
          <w:rFonts w:ascii="Barlow SCK" w:hAnsi="Barlow SCK"/>
          <w:color w:val="004B91"/>
          <w:sz w:val="18"/>
          <w:szCs w:val="18"/>
        </w:rPr>
        <w:t xml:space="preserve"> 12</w:t>
      </w:r>
      <w:r w:rsidR="00261F83" w:rsidRPr="00E11359">
        <w:rPr>
          <w:rFonts w:ascii="Barlow SCK" w:hAnsi="Barlow SCK"/>
          <w:color w:val="004B91"/>
          <w:sz w:val="18"/>
          <w:szCs w:val="18"/>
        </w:rPr>
        <w:t>.</w:t>
      </w:r>
      <w:r w:rsidR="00B80FF0" w:rsidRPr="00E11359">
        <w:rPr>
          <w:rFonts w:ascii="Barlow SCK" w:hAnsi="Barlow SCK"/>
          <w:color w:val="004B91"/>
          <w:sz w:val="18"/>
          <w:szCs w:val="18"/>
        </w:rPr>
        <w:t xml:space="preserve">października </w:t>
      </w:r>
      <w:r w:rsidRPr="00E11359">
        <w:rPr>
          <w:rFonts w:ascii="Barlow SCK" w:hAnsi="Barlow SCK"/>
          <w:color w:val="004B91"/>
          <w:sz w:val="18"/>
          <w:szCs w:val="18"/>
        </w:rPr>
        <w:t>202</w:t>
      </w:r>
      <w:r w:rsidR="0034362B" w:rsidRPr="00E11359">
        <w:rPr>
          <w:rFonts w:ascii="Barlow SCK" w:hAnsi="Barlow SCK"/>
          <w:color w:val="004B91"/>
          <w:sz w:val="18"/>
          <w:szCs w:val="18"/>
        </w:rPr>
        <w:t>2</w:t>
      </w:r>
      <w:r w:rsidRPr="00E11359">
        <w:rPr>
          <w:rFonts w:ascii="Barlow SCK" w:hAnsi="Barlow SCK"/>
          <w:color w:val="004B91"/>
          <w:sz w:val="18"/>
          <w:szCs w:val="18"/>
        </w:rPr>
        <w:t xml:space="preserve"> r.</w:t>
      </w:r>
      <w:bookmarkStart w:id="1" w:name="_Hlk69806326"/>
    </w:p>
    <w:bookmarkEnd w:id="0"/>
    <w:p w14:paraId="23E77C2B" w14:textId="77777777" w:rsidR="00D53F8B" w:rsidRDefault="00D53F8B" w:rsidP="004443BF">
      <w:pPr>
        <w:spacing w:after="0" w:line="240" w:lineRule="auto"/>
        <w:rPr>
          <w:rFonts w:ascii="PT Serif" w:eastAsia="Times New Roman" w:hAnsi="PT Serif" w:cs="Times New Roman"/>
          <w:sz w:val="18"/>
          <w:szCs w:val="18"/>
          <w:lang w:eastAsia="pl-PL"/>
        </w:rPr>
      </w:pPr>
    </w:p>
    <w:p w14:paraId="214512D4" w14:textId="7F706796" w:rsidR="004443BF" w:rsidRPr="0073212C" w:rsidRDefault="004443BF" w:rsidP="004443BF">
      <w:pPr>
        <w:spacing w:after="0" w:line="240" w:lineRule="auto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</w:t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</w:r>
      <w:r w:rsidR="00BD1DB4">
        <w:rPr>
          <w:rFonts w:ascii="PT Serif" w:eastAsia="Times New Roman" w:hAnsi="PT Serif" w:cs="Times New Roman"/>
          <w:sz w:val="18"/>
          <w:szCs w:val="18"/>
          <w:lang w:eastAsia="pl-PL"/>
        </w:rPr>
        <w:tab/>
        <w:t>…………………………..</w:t>
      </w:r>
      <w:r w:rsidR="002A0787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</w:t>
      </w:r>
    </w:p>
    <w:p w14:paraId="71F00496" w14:textId="7E97DD58" w:rsidR="004443BF" w:rsidRPr="0073212C" w:rsidRDefault="004443BF" w:rsidP="00E11359">
      <w:pPr>
        <w:spacing w:after="360" w:line="240" w:lineRule="auto"/>
        <w:ind w:firstLine="284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(pieczątka </w:t>
      </w:r>
      <w:proofErr w:type="spellStart"/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jednostk</w:t>
      </w:r>
      <w:proofErr w:type="spellEnd"/>
      <w:r w:rsidR="00C15F67">
        <w:rPr>
          <w:rFonts w:ascii="PT Serif" w:eastAsia="Times New Roman" w:hAnsi="PT Serif" w:cs="Times New Roman"/>
          <w:i/>
          <w:sz w:val="14"/>
          <w:szCs w:val="14"/>
          <w:lang w:eastAsia="pl-PL"/>
        </w:rPr>
        <w:t>/</w:t>
      </w:r>
      <w:proofErr w:type="spellStart"/>
      <w:r w:rsidR="00C15F67">
        <w:rPr>
          <w:rFonts w:ascii="PT Serif" w:eastAsia="Times New Roman" w:hAnsi="PT Serif" w:cs="Times New Roman"/>
          <w:i/>
          <w:sz w:val="14"/>
          <w:szCs w:val="14"/>
          <w:lang w:eastAsia="pl-PL"/>
        </w:rPr>
        <w:t>komórki</w:t>
      </w:r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i</w:t>
      </w:r>
      <w:proofErr w:type="spellEnd"/>
      <w:r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)</w:t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7C2D3C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  <w:t>(miejscowość i data)</w:t>
      </w:r>
    </w:p>
    <w:p w14:paraId="1AB728B0" w14:textId="77777777" w:rsidR="00BD1DB4" w:rsidRDefault="00BD1DB4" w:rsidP="004443BF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lang w:eastAsia="pl-PL"/>
        </w:rPr>
      </w:pPr>
    </w:p>
    <w:p w14:paraId="65FDA82A" w14:textId="77777777" w:rsidR="00BD1DB4" w:rsidRDefault="00BD1DB4" w:rsidP="004443BF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lang w:eastAsia="pl-PL"/>
        </w:rPr>
      </w:pPr>
    </w:p>
    <w:p w14:paraId="1FECE9D4" w14:textId="607D4BDA" w:rsidR="004443BF" w:rsidRDefault="004443BF" w:rsidP="004443BF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vertAlign w:val="superscript"/>
          <w:lang w:eastAsia="pl-PL"/>
        </w:rPr>
      </w:pPr>
      <w:r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>WNIOSEK O WYJAZD ZA GRANICĘ</w:t>
      </w:r>
      <w:r w:rsidR="00F73460"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 xml:space="preserve"> </w:t>
      </w:r>
      <w:r w:rsidR="00F5196C"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>–</w:t>
      </w:r>
      <w:r w:rsidR="00F73460" w:rsidRPr="0073212C">
        <w:rPr>
          <w:rFonts w:ascii="PT Serif" w:eastAsia="Times New Roman" w:hAnsi="PT Serif" w:cs="Times New Roman"/>
          <w:b/>
          <w:sz w:val="18"/>
          <w:szCs w:val="18"/>
          <w:lang w:eastAsia="pl-PL"/>
        </w:rPr>
        <w:t xml:space="preserve"> PRACOWNIK</w:t>
      </w:r>
      <w:r w:rsidR="004632D6">
        <w:rPr>
          <w:rFonts w:ascii="PT Serif" w:eastAsia="Times New Roman" w:hAnsi="PT Serif" w:cs="Times New Roman"/>
          <w:b/>
          <w:sz w:val="18"/>
          <w:szCs w:val="18"/>
          <w:lang w:eastAsia="pl-PL"/>
        </w:rPr>
        <w:t xml:space="preserve"> </w:t>
      </w:r>
    </w:p>
    <w:p w14:paraId="5ED31CE4" w14:textId="77777777" w:rsidR="00F00384" w:rsidRPr="0046603C" w:rsidRDefault="00F00384" w:rsidP="004443BF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/>
          <w:sz w:val="18"/>
          <w:szCs w:val="18"/>
          <w:vertAlign w:val="superscript"/>
          <w:lang w:eastAsia="pl-PL"/>
        </w:rPr>
      </w:pPr>
    </w:p>
    <w:p w14:paraId="64083D7A" w14:textId="04BED3D8" w:rsidR="00B6448F" w:rsidRPr="004632D6" w:rsidRDefault="00650F56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vertAlign w:val="superscript"/>
          <w:lang w:eastAsia="pl-PL"/>
        </w:rPr>
      </w:pPr>
      <w:r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>nauczyciel akademicki</w:t>
      </w:r>
      <w:r w:rsidR="00B6448F"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442C18"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 xml:space="preserve"> </w:t>
      </w:r>
      <w:r w:rsidR="00B06312">
        <w:rPr>
          <w:rFonts w:ascii="PT Serif" w:eastAsia="Times New Roman" w:hAnsi="PT Serif" w:cs="Times New Roman"/>
          <w:bCs/>
          <w:sz w:val="18"/>
          <w:szCs w:val="18"/>
          <w:lang w:eastAsia="pl-PL"/>
        </w:rPr>
        <w:t>pracownik niebędący n</w:t>
      </w:r>
      <w:r w:rsidRPr="0073212C">
        <w:rPr>
          <w:rFonts w:ascii="PT Serif" w:eastAsia="Times New Roman" w:hAnsi="PT Serif" w:cs="Times New Roman"/>
          <w:bCs/>
          <w:sz w:val="18"/>
          <w:szCs w:val="18"/>
          <w:lang w:eastAsia="pl-PL"/>
        </w:rPr>
        <w:t>auczyciel</w:t>
      </w:r>
      <w:r w:rsidR="006466D0">
        <w:rPr>
          <w:rFonts w:ascii="PT Serif" w:eastAsia="Times New Roman" w:hAnsi="PT Serif" w:cs="Times New Roman"/>
          <w:bCs/>
          <w:sz w:val="18"/>
          <w:szCs w:val="18"/>
          <w:lang w:eastAsia="pl-PL"/>
        </w:rPr>
        <w:t>em akademickim</w:t>
      </w:r>
      <w:r w:rsidR="004632D6">
        <w:rPr>
          <w:rFonts w:ascii="PT Serif" w:eastAsia="Times New Roman" w:hAnsi="PT Serif" w:cs="Times New Roman"/>
          <w:bCs/>
          <w:sz w:val="18"/>
          <w:szCs w:val="18"/>
          <w:lang w:eastAsia="pl-PL"/>
        </w:rPr>
        <w:t xml:space="preserve"> </w:t>
      </w:r>
      <w:r w:rsidR="005270E8">
        <w:rPr>
          <w:rFonts w:ascii="PT Serif" w:eastAsia="Times New Roman" w:hAnsi="PT Serif" w:cs="Times New Roman"/>
          <w:bCs/>
          <w:sz w:val="18"/>
          <w:szCs w:val="18"/>
          <w:vertAlign w:val="superscript"/>
          <w:lang w:eastAsia="pl-PL"/>
        </w:rPr>
        <w:t>1</w:t>
      </w:r>
    </w:p>
    <w:p w14:paraId="470DF7EB" w14:textId="792B561A" w:rsidR="00C855A6" w:rsidRDefault="00C855A6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lang w:eastAsia="pl-PL"/>
        </w:rPr>
      </w:pPr>
    </w:p>
    <w:p w14:paraId="0E93187D" w14:textId="5883A16D" w:rsidR="00C855A6" w:rsidRDefault="00C855A6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lang w:eastAsia="pl-PL"/>
        </w:rPr>
      </w:pPr>
    </w:p>
    <w:p w14:paraId="4CD4C2EA" w14:textId="77777777" w:rsidR="00C855A6" w:rsidRDefault="00C855A6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lang w:eastAsia="pl-PL"/>
        </w:rPr>
      </w:pPr>
    </w:p>
    <w:p w14:paraId="2B2B6BAE" w14:textId="77777777" w:rsidR="000A7EFB" w:rsidRPr="0073212C" w:rsidRDefault="000A7EFB" w:rsidP="002A0787">
      <w:pPr>
        <w:spacing w:after="0" w:line="240" w:lineRule="auto"/>
        <w:jc w:val="center"/>
        <w:outlineLvl w:val="0"/>
        <w:rPr>
          <w:rFonts w:ascii="PT Serif" w:eastAsia="Times New Roman" w:hAnsi="PT Serif" w:cs="Times New Roman"/>
          <w:bCs/>
          <w:sz w:val="18"/>
          <w:szCs w:val="18"/>
          <w:lang w:eastAsia="pl-PL"/>
        </w:rPr>
      </w:pPr>
    </w:p>
    <w:p w14:paraId="0546599E" w14:textId="0049C89F" w:rsidR="0083053F" w:rsidRDefault="00650F56" w:rsidP="007B40B2">
      <w:pPr>
        <w:spacing w:after="0" w:line="240" w:lineRule="auto"/>
        <w:outlineLvl w:val="0"/>
        <w:rPr>
          <w:rFonts w:ascii="PT Serif" w:eastAsia="Times New Roman" w:hAnsi="PT Serif" w:cs="Times New Roman"/>
          <w:spacing w:val="-2"/>
          <w:sz w:val="18"/>
          <w:szCs w:val="18"/>
          <w:vertAlign w:val="superscript"/>
          <w:lang w:eastAsia="pl-PL"/>
        </w:rPr>
      </w:pPr>
      <w:r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>rodzaj wyjazdu</w:t>
      </w:r>
      <w:r w:rsidR="00F568B6"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>:</w:t>
      </w:r>
      <w:r w:rsidR="00B6448F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sym w:font="Wingdings" w:char="F0A8"/>
      </w:r>
      <w:r w:rsidR="00B6448F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 </w:t>
      </w:r>
      <w:r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 xml:space="preserve">urlop płatny </w:t>
      </w:r>
      <w:r w:rsidR="004B7816"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 xml:space="preserve">zgodnie z </w:t>
      </w:r>
      <w:r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 xml:space="preserve">art. 130 pkt 3 ustawy </w:t>
      </w:r>
      <w:proofErr w:type="spellStart"/>
      <w:r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>PSWiN</w:t>
      </w:r>
      <w:proofErr w:type="spellEnd"/>
      <w:r w:rsidR="00B6448F"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 xml:space="preserve"> </w:t>
      </w:r>
      <w:r w:rsidR="00B6448F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sym w:font="Wingdings" w:char="F0A8"/>
      </w:r>
      <w:r w:rsidR="00850099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 </w:t>
      </w:r>
      <w:r w:rsidR="00F73460" w:rsidRPr="00166AEF">
        <w:rPr>
          <w:rFonts w:ascii="PT Serif" w:eastAsia="Times New Roman" w:hAnsi="PT Serif" w:cs="Times New Roman"/>
          <w:bCs/>
          <w:spacing w:val="-2"/>
          <w:sz w:val="18"/>
          <w:szCs w:val="18"/>
          <w:lang w:eastAsia="pl-PL"/>
        </w:rPr>
        <w:t>urlop bezpłatny</w:t>
      </w:r>
      <w:r w:rsidR="00442C18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 </w:t>
      </w:r>
      <w:r w:rsidR="00CE034B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sym w:font="Wingdings" w:char="F0A8"/>
      </w:r>
      <w:r w:rsidR="00CE034B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 </w:t>
      </w:r>
      <w:r w:rsidR="00800A9A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wyjazd </w:t>
      </w:r>
      <w:r w:rsidR="00CE034B" w:rsidRPr="00166AEF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>szkoleniowy</w:t>
      </w:r>
      <w:r w:rsidR="004632D6">
        <w:rPr>
          <w:rFonts w:ascii="PT Serif" w:eastAsia="Times New Roman" w:hAnsi="PT Serif" w:cs="Times New Roman"/>
          <w:spacing w:val="-2"/>
          <w:sz w:val="18"/>
          <w:szCs w:val="18"/>
          <w:lang w:eastAsia="pl-PL"/>
        </w:rPr>
        <w:t xml:space="preserve"> </w:t>
      </w:r>
      <w:r w:rsidR="005270E8">
        <w:rPr>
          <w:rFonts w:ascii="PT Serif" w:eastAsia="Times New Roman" w:hAnsi="PT Serif" w:cs="Times New Roman"/>
          <w:spacing w:val="-2"/>
          <w:sz w:val="18"/>
          <w:szCs w:val="18"/>
          <w:vertAlign w:val="superscript"/>
          <w:lang w:eastAsia="pl-PL"/>
        </w:rPr>
        <w:t>1</w:t>
      </w:r>
    </w:p>
    <w:p w14:paraId="29A22D4A" w14:textId="77777777" w:rsidR="00B8736D" w:rsidRPr="00166AEF" w:rsidRDefault="00B8736D" w:rsidP="007B40B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-2"/>
          <w:sz w:val="18"/>
          <w:szCs w:val="18"/>
          <w:lang w:eastAsia="pl-PL"/>
        </w:rPr>
      </w:pPr>
    </w:p>
    <w:p w14:paraId="76E8B366" w14:textId="77777777" w:rsidR="004443BF" w:rsidRPr="0073212C" w:rsidRDefault="004443BF" w:rsidP="00D40EDF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………………………………………………………………………………</w:t>
      </w:r>
      <w:r w:rsidR="00603126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>…………………………………………….</w:t>
      </w:r>
      <w:r w:rsidRPr="0073212C">
        <w:rPr>
          <w:rFonts w:ascii="PT Serif" w:eastAsia="Times New Roman" w:hAnsi="PT Serif" w:cs="Times New Roman"/>
          <w:spacing w:val="-4"/>
          <w:sz w:val="18"/>
          <w:szCs w:val="18"/>
          <w:lang w:eastAsia="pl-PL"/>
        </w:rPr>
        <w:t xml:space="preserve">……………………. </w:t>
      </w:r>
    </w:p>
    <w:p w14:paraId="58374850" w14:textId="77777777" w:rsidR="004443BF" w:rsidRPr="0073212C" w:rsidRDefault="004443BF" w:rsidP="00D40EDF">
      <w:pPr>
        <w:spacing w:line="240" w:lineRule="auto"/>
        <w:ind w:left="284" w:hanging="284"/>
        <w:jc w:val="center"/>
        <w:rPr>
          <w:rFonts w:ascii="PT Serif" w:eastAsia="Times New Roman" w:hAnsi="PT Serif" w:cs="Times New Roman"/>
          <w:i/>
          <w:spacing w:val="-4"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i/>
          <w:spacing w:val="-4"/>
          <w:sz w:val="14"/>
          <w:szCs w:val="14"/>
          <w:lang w:eastAsia="pl-PL"/>
        </w:rPr>
        <w:t>(nazwisko i imię, tytuł, stopień naukowy, stanowisko)</w:t>
      </w:r>
    </w:p>
    <w:p w14:paraId="5BDE136E" w14:textId="41DFCBCB" w:rsidR="004443BF" w:rsidRPr="0073212C" w:rsidRDefault="004443BF" w:rsidP="00D40EDF">
      <w:pPr>
        <w:spacing w:line="240" w:lineRule="auto"/>
        <w:ind w:left="284" w:hanging="284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</w:p>
    <w:p w14:paraId="719C5227" w14:textId="7B83B65C" w:rsidR="004443BF" w:rsidRPr="0073212C" w:rsidRDefault="004443BF" w:rsidP="00D40EDF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Cel wyjazdu</w:t>
      </w:r>
      <w:r w:rsidR="00883C88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1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: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83053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442C18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badania naukowe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83053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442C18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dydaktyka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83053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442C18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konferencja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E80E71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staż </w:t>
      </w:r>
      <w:r w:rsidR="00E80E71" w:rsidRPr="0073212C">
        <w:rPr>
          <w:rFonts w:ascii="PT Serif" w:eastAsia="Times New Roman" w:hAnsi="PT Serif" w:cs="Times New Roman"/>
          <w:sz w:val="18"/>
          <w:szCs w:val="18"/>
          <w:lang w:eastAsia="pl-PL"/>
        </w:rPr>
        <w:sym w:font="Wingdings" w:char="F0A8"/>
      </w:r>
      <w:r w:rsidR="00E80E71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inne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– </w:t>
      </w:r>
      <w:r w:rsidR="00B6448F"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pełna 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nazwa wydarzenia:</w:t>
      </w:r>
    </w:p>
    <w:p w14:paraId="1508914A" w14:textId="38E3165D" w:rsidR="004443BF" w:rsidRPr="004443BF" w:rsidRDefault="004443BF" w:rsidP="00D40EDF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4443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BA85C0" w14:textId="3EE6D76C" w:rsidR="004443BF" w:rsidRDefault="004443BF" w:rsidP="00D40EDF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Kraj, miejscowość, ośrodek docelowy: ....................................................................................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</w:p>
    <w:p w14:paraId="0DE152FD" w14:textId="2AE77304" w:rsidR="0010642D" w:rsidRPr="0073212C" w:rsidRDefault="0010642D" w:rsidP="0010642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</w:p>
    <w:p w14:paraId="02A9BD44" w14:textId="497F4E7F" w:rsidR="004443BF" w:rsidRPr="0073212C" w:rsidRDefault="004443BF" w:rsidP="00D40EDF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Okres pobytu za granicą</w:t>
      </w:r>
      <w:r w:rsidR="004B7816">
        <w:rPr>
          <w:rFonts w:ascii="PT Serif" w:eastAsia="Times New Roman" w:hAnsi="PT Serif" w:cs="Times New Roman"/>
          <w:sz w:val="18"/>
          <w:szCs w:val="18"/>
          <w:lang w:eastAsia="pl-PL"/>
        </w:rPr>
        <w:t>: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od ......................................................... do …...............................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</w:t>
      </w:r>
    </w:p>
    <w:p w14:paraId="0F087BAC" w14:textId="1750ADEE" w:rsidR="003D2154" w:rsidRPr="00BB3342" w:rsidRDefault="00B6448F" w:rsidP="003D2154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Określenie merytorycznego związku</w:t>
      </w:r>
      <w:r w:rsidR="004443BF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DF4E34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wyjazdu z zadaniami realizowanymi na P</w:t>
      </w:r>
      <w:r w:rsidR="003D2154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olitechnice </w:t>
      </w:r>
      <w:r w:rsidR="00DF4E34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Ś</w:t>
      </w:r>
      <w:r w:rsidR="003D2154">
        <w:rPr>
          <w:rFonts w:ascii="PT Serif" w:eastAsia="Times New Roman" w:hAnsi="PT Serif" w:cs="Times New Roman"/>
          <w:sz w:val="18"/>
          <w:szCs w:val="18"/>
          <w:lang w:eastAsia="pl-PL"/>
        </w:rPr>
        <w:t>ląskiej</w:t>
      </w:r>
      <w:r w:rsidR="00DF4E34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lub działalnością Uczelni</w:t>
      </w:r>
      <w:r w:rsidR="00D47518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. </w:t>
      </w:r>
      <w:r w:rsidR="002F6F09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Jeśli wyjazd dotyczy zadań badawczych</w:t>
      </w:r>
      <w:r w:rsidR="004B7816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,</w:t>
      </w:r>
      <w:r w:rsidR="002F6F09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wówczas </w:t>
      </w:r>
      <w:r w:rsidR="004B7816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należy </w:t>
      </w:r>
      <w:r w:rsidR="002F6F09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dołączyć krótki opis badań</w:t>
      </w:r>
      <w:r w:rsidR="002C47B4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="00B87E6C" w:rsidRPr="003D2154">
        <w:rPr>
          <w:rFonts w:ascii="PT Serif" w:eastAsia="Times New Roman" w:hAnsi="PT Serif" w:cs="Times New Roman"/>
          <w:sz w:val="18"/>
          <w:szCs w:val="18"/>
          <w:vertAlign w:val="superscript"/>
          <w:lang w:eastAsia="pl-PL"/>
        </w:rPr>
        <w:t>2</w:t>
      </w:r>
    </w:p>
    <w:p w14:paraId="109C865F" w14:textId="13B04BD9" w:rsidR="00B8736D" w:rsidRPr="003D2154" w:rsidRDefault="00595484" w:rsidP="00BB3342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</w:t>
      </w:r>
      <w:r w:rsidR="002C47B4"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  <w:r w:rsidR="00A5325C"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  <w:r w:rsidR="00B87E6C"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="00BB372B" w:rsidRPr="003D2154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</w:p>
    <w:p w14:paraId="05771989" w14:textId="33F3423E" w:rsidR="00B8736D" w:rsidRDefault="00595484" w:rsidP="00B8736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….</w:t>
      </w:r>
      <w:r w:rsidR="00D53F8B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</w:t>
      </w:r>
      <w:r w:rsidR="00B8736D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</w:p>
    <w:p w14:paraId="462138B1" w14:textId="77777777" w:rsidR="00B8736D" w:rsidRDefault="00D53F8B" w:rsidP="00B8736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</w:t>
      </w:r>
      <w:r w:rsidR="00947ACE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1F2AD63" w14:textId="77777777" w:rsidR="00B8736D" w:rsidRDefault="00947ACE" w:rsidP="00B8736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</w:t>
      </w:r>
      <w:r w:rsidR="009B40EC"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E369794" w14:textId="1D63C2D5" w:rsidR="009B40EC" w:rsidRDefault="009B40EC" w:rsidP="00B8736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D47518"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</w:t>
      </w:r>
      <w:r w:rsidR="002C47B4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  <w:r w:rsidR="00B87E6C">
        <w:rPr>
          <w:rFonts w:ascii="PT Serif" w:eastAsia="Times New Roman" w:hAnsi="PT Serif" w:cs="Times New Roman"/>
          <w:sz w:val="18"/>
          <w:szCs w:val="18"/>
          <w:lang w:eastAsia="pl-PL"/>
        </w:rPr>
        <w:t>……</w:t>
      </w:r>
    </w:p>
    <w:p w14:paraId="173631A9" w14:textId="5480C2D9" w:rsidR="003301C2" w:rsidRPr="00D47518" w:rsidRDefault="003301C2" w:rsidP="00B8736D">
      <w:pPr>
        <w:spacing w:line="240" w:lineRule="auto"/>
        <w:ind w:left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4B762A9" w14:textId="5EF05F1F" w:rsidR="0083053F" w:rsidRPr="004443BF" w:rsidRDefault="0083053F" w:rsidP="00EF0BFA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43B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Proszę o udzielenie na okres </w:t>
      </w:r>
      <w:r w:rsidR="00066E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wyjazdu </w:t>
      </w:r>
      <w:r w:rsidRPr="004443B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(w przypadku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nauczyciela akademickiego</w:t>
      </w:r>
      <w:r w:rsidRPr="004443BF">
        <w:rPr>
          <w:rFonts w:ascii="Times New Roman" w:eastAsia="Times New Roman" w:hAnsi="Times New Roman" w:cs="Times New Roman"/>
          <w:sz w:val="20"/>
          <w:szCs w:val="20"/>
          <w:lang w:eastAsia="pl-PL"/>
        </w:rPr>
        <w:t>):</w:t>
      </w:r>
    </w:p>
    <w:p w14:paraId="7A50AB82" w14:textId="7E6AD689" w:rsidR="0083053F" w:rsidRPr="0073212C" w:rsidRDefault="0083053F" w:rsidP="00D40EDF">
      <w:pPr>
        <w:numPr>
          <w:ilvl w:val="0"/>
          <w:numId w:val="5"/>
        </w:numPr>
        <w:spacing w:line="240" w:lineRule="auto"/>
        <w:ind w:left="568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urlopu płatnego od ..........................................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 do ...............................</w:t>
      </w:r>
      <w:r w:rsidR="00333D24">
        <w:rPr>
          <w:rFonts w:ascii="PT Serif" w:eastAsia="Times New Roman" w:hAnsi="PT Serif" w:cs="Times New Roman"/>
          <w:sz w:val="18"/>
          <w:szCs w:val="18"/>
          <w:lang w:eastAsia="pl-PL"/>
        </w:rPr>
        <w:t>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.....       </w:t>
      </w:r>
    </w:p>
    <w:p w14:paraId="03D08A53" w14:textId="4C329516" w:rsidR="0083053F" w:rsidRPr="0073212C" w:rsidRDefault="0083053F" w:rsidP="00D40EDF">
      <w:pPr>
        <w:numPr>
          <w:ilvl w:val="0"/>
          <w:numId w:val="5"/>
        </w:numPr>
        <w:spacing w:line="240" w:lineRule="auto"/>
        <w:ind w:left="568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urlopu bezpłatnego od ...................................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 do ................................................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</w:t>
      </w:r>
      <w:r w:rsidR="00333D24">
        <w:rPr>
          <w:rFonts w:ascii="PT Serif" w:eastAsia="Times New Roman" w:hAnsi="PT Serif" w:cs="Times New Roman"/>
          <w:sz w:val="18"/>
          <w:szCs w:val="18"/>
          <w:lang w:eastAsia="pl-PL"/>
        </w:rPr>
        <w:t>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</w:t>
      </w:r>
    </w:p>
    <w:p w14:paraId="72573B6F" w14:textId="77777777" w:rsidR="004443BF" w:rsidRPr="0073212C" w:rsidRDefault="004443BF" w:rsidP="00D40EDF">
      <w:pPr>
        <w:numPr>
          <w:ilvl w:val="0"/>
          <w:numId w:val="3"/>
        </w:numPr>
        <w:spacing w:line="240" w:lineRule="auto"/>
        <w:ind w:left="284" w:hanging="284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Świadczenia pokrywane przez 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podmiot zagraniczny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: 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</w:t>
      </w:r>
      <w:r w:rsidR="00603126">
        <w:rPr>
          <w:rFonts w:ascii="PT Serif" w:eastAsia="Times New Roman" w:hAnsi="PT Serif" w:cs="Times New Roman"/>
          <w:sz w:val="18"/>
          <w:szCs w:val="18"/>
          <w:lang w:eastAsia="pl-PL"/>
        </w:rPr>
        <w:t>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</w:t>
      </w:r>
      <w:r w:rsidR="00847510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... </w:t>
      </w:r>
    </w:p>
    <w:p w14:paraId="179014C0" w14:textId="5953BD2F" w:rsidR="004443BF" w:rsidRDefault="00603126" w:rsidP="00B8736D">
      <w:pPr>
        <w:spacing w:line="240" w:lineRule="auto"/>
        <w:ind w:left="284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Pr="0073212C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</w:p>
    <w:p w14:paraId="01DF0694" w14:textId="57482DA2" w:rsidR="00B64F96" w:rsidRPr="0073212C" w:rsidRDefault="00B64F96" w:rsidP="00534E73">
      <w:pPr>
        <w:spacing w:line="240" w:lineRule="auto"/>
        <w:ind w:left="284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…</w:t>
      </w:r>
    </w:p>
    <w:p w14:paraId="3EAA482D" w14:textId="437FC030" w:rsidR="004455AB" w:rsidRDefault="007E45A2" w:rsidP="004455AB">
      <w:pPr>
        <w:pStyle w:val="Akapitzlist"/>
        <w:numPr>
          <w:ilvl w:val="0"/>
          <w:numId w:val="3"/>
        </w:numPr>
        <w:spacing w:line="240" w:lineRule="auto"/>
        <w:ind w:left="284" w:hanging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S</w:t>
      </w:r>
      <w:r w:rsidR="005C08B6" w:rsidRPr="005C08B6">
        <w:rPr>
          <w:rFonts w:ascii="PT Serif" w:eastAsia="Times New Roman" w:hAnsi="PT Serif" w:cs="Times New Roman"/>
          <w:sz w:val="18"/>
          <w:szCs w:val="18"/>
          <w:lang w:eastAsia="pl-PL"/>
        </w:rPr>
        <w:t>zac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owany całkowity</w:t>
      </w:r>
      <w:r w:rsidR="005C08B6" w:rsidRPr="005C08B6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koszt</w:t>
      </w:r>
      <w:r w:rsidR="005C08B6" w:rsidRPr="005C08B6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wyjazd</w:t>
      </w:r>
      <w:r w:rsidR="004455AB">
        <w:rPr>
          <w:rFonts w:ascii="PT Serif" w:eastAsia="Times New Roman" w:hAnsi="PT Serif" w:cs="Times New Roman"/>
          <w:sz w:val="18"/>
          <w:szCs w:val="18"/>
          <w:lang w:eastAsia="pl-PL"/>
        </w:rPr>
        <w:t>u</w:t>
      </w:r>
      <w:r w:rsidR="00282163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(kwota i waluta)</w:t>
      </w:r>
      <w:r w:rsidR="005C08B6" w:rsidRPr="005C08B6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: </w:t>
      </w:r>
    </w:p>
    <w:p w14:paraId="0D78D44F" w14:textId="4A0BB84D" w:rsidR="00282163" w:rsidRDefault="005C08B6" w:rsidP="00BB3342">
      <w:pPr>
        <w:pStyle w:val="Akapitzlist"/>
        <w:spacing w:line="240" w:lineRule="auto"/>
        <w:ind w:left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5C08B6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.......................................................................................................</w:t>
      </w:r>
      <w:r w:rsidR="00A5325C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</w:t>
      </w:r>
      <w:r w:rsidRPr="005C08B6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..... </w:t>
      </w:r>
    </w:p>
    <w:p w14:paraId="4A692362" w14:textId="4135821C" w:rsidR="00FD24D8" w:rsidRDefault="00B64F96" w:rsidP="00BB372B">
      <w:pPr>
        <w:pStyle w:val="Akapitzlist"/>
        <w:spacing w:line="240" w:lineRule="auto"/>
        <w:ind w:left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345980B1" w14:textId="77777777" w:rsidR="004455AB" w:rsidRDefault="00282163" w:rsidP="009F4040">
      <w:pPr>
        <w:pStyle w:val="Akapitzlist"/>
        <w:numPr>
          <w:ilvl w:val="0"/>
          <w:numId w:val="3"/>
        </w:numPr>
        <w:spacing w:line="240" w:lineRule="auto"/>
        <w:ind w:left="284" w:hanging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335029">
        <w:rPr>
          <w:rFonts w:ascii="PT Serif" w:eastAsia="Times New Roman" w:hAnsi="PT Serif" w:cs="Times New Roman"/>
          <w:sz w:val="18"/>
          <w:szCs w:val="18"/>
          <w:lang w:eastAsia="pl-PL"/>
        </w:rPr>
        <w:lastRenderedPageBreak/>
        <w:t>Wymiary finansowe (konto alokacji, MPK, GŹF, projekt, kat. projektowa):</w:t>
      </w:r>
    </w:p>
    <w:p w14:paraId="6F7583E8" w14:textId="425A259B" w:rsidR="00282163" w:rsidRDefault="003301C2" w:rsidP="00BB3342">
      <w:pPr>
        <w:pStyle w:val="Akapitzlist"/>
        <w:spacing w:line="240" w:lineRule="auto"/>
        <w:ind w:left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3301C2">
        <w:rPr>
          <w:rFonts w:ascii="PT Serif" w:eastAsia="Times New Roman" w:hAnsi="PT Serif" w:cs="Times New Roman"/>
          <w:sz w:val="18"/>
          <w:szCs w:val="18"/>
          <w:lang w:eastAsia="pl-PL"/>
        </w:rPr>
        <w:t>…….</w:t>
      </w:r>
      <w:r w:rsidR="00282163" w:rsidRPr="003301C2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............................................................................................................</w:t>
      </w:r>
      <w:r w:rsidR="00A5325C" w:rsidRPr="003301C2">
        <w:rPr>
          <w:rFonts w:ascii="PT Serif" w:eastAsia="Times New Roman" w:hAnsi="PT Serif" w:cs="Times New Roman"/>
          <w:sz w:val="18"/>
          <w:szCs w:val="18"/>
          <w:lang w:eastAsia="pl-PL"/>
        </w:rPr>
        <w:t>..</w:t>
      </w:r>
      <w:r w:rsidR="00282163" w:rsidRPr="003301C2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.......</w:t>
      </w:r>
      <w:r w:rsidR="00BB372B">
        <w:rPr>
          <w:rFonts w:ascii="PT Serif" w:eastAsia="Times New Roman" w:hAnsi="PT Serif" w:cs="Times New Roman"/>
          <w:sz w:val="18"/>
          <w:szCs w:val="18"/>
          <w:lang w:eastAsia="pl-PL"/>
        </w:rPr>
        <w:t>.</w:t>
      </w:r>
    </w:p>
    <w:p w14:paraId="1E907523" w14:textId="77777777" w:rsidR="0010642D" w:rsidRPr="003301C2" w:rsidRDefault="0010642D" w:rsidP="0010642D">
      <w:pPr>
        <w:pStyle w:val="Akapitzlist"/>
        <w:spacing w:line="240" w:lineRule="auto"/>
        <w:ind w:left="284"/>
        <w:contextualSpacing w:val="0"/>
        <w:rPr>
          <w:rFonts w:ascii="PT Serif" w:eastAsia="Times New Roman" w:hAnsi="PT Serif" w:cs="Times New Roman"/>
          <w:sz w:val="18"/>
          <w:szCs w:val="18"/>
          <w:lang w:eastAsia="pl-PL"/>
        </w:rPr>
      </w:pPr>
    </w:p>
    <w:p w14:paraId="7D41B364" w14:textId="390ADAA8" w:rsidR="0043229A" w:rsidRDefault="00FB59D2" w:rsidP="00EB6C87">
      <w:pPr>
        <w:rPr>
          <w:sz w:val="14"/>
          <w:szCs w:val="14"/>
          <w:lang w:eastAsia="pl-PL"/>
        </w:rPr>
      </w:pPr>
      <w:bookmarkStart w:id="2" w:name="_Hlk112047424"/>
      <w:r w:rsidRPr="00FB59D2">
        <w:rPr>
          <w:rFonts w:ascii="PT Serif" w:hAnsi="PT Serif"/>
          <w:sz w:val="18"/>
          <w:szCs w:val="18"/>
          <w:lang w:eastAsia="pl-PL"/>
        </w:rPr>
        <w:t>Oświadczam, że na czas pobytu za granicą ubezpieczę się we własnym zakresie.</w:t>
      </w:r>
      <w:r>
        <w:rPr>
          <w:rFonts w:ascii="PT Serif" w:hAnsi="PT Serif"/>
          <w:sz w:val="18"/>
          <w:szCs w:val="18"/>
          <w:lang w:eastAsia="pl-PL"/>
        </w:rPr>
        <w:t xml:space="preserve"> </w:t>
      </w:r>
    </w:p>
    <w:bookmarkEnd w:id="2"/>
    <w:p w14:paraId="031FA231" w14:textId="77777777" w:rsidR="0043229A" w:rsidRDefault="0043229A" w:rsidP="00EB6C87">
      <w:pPr>
        <w:rPr>
          <w:sz w:val="14"/>
          <w:szCs w:val="14"/>
          <w:lang w:eastAsia="pl-PL"/>
        </w:rPr>
      </w:pPr>
    </w:p>
    <w:p w14:paraId="61CF1E92" w14:textId="2DC19A0D" w:rsidR="005B0CFD" w:rsidRDefault="005B0CFD" w:rsidP="004443BF">
      <w:pPr>
        <w:tabs>
          <w:tab w:val="left" w:pos="6237"/>
        </w:tabs>
        <w:spacing w:after="0" w:line="240" w:lineRule="auto"/>
        <w:ind w:firstLine="142"/>
        <w:rPr>
          <w:rFonts w:ascii="PT Serif" w:eastAsia="Times New Roman" w:hAnsi="PT Serif" w:cs="Times New Roman"/>
          <w:sz w:val="14"/>
          <w:szCs w:val="14"/>
          <w:lang w:eastAsia="pl-PL"/>
        </w:rPr>
      </w:pPr>
    </w:p>
    <w:p w14:paraId="61D4A4C6" w14:textId="7849C181" w:rsidR="004443BF" w:rsidRPr="0073212C" w:rsidRDefault="004443BF" w:rsidP="004443BF">
      <w:pPr>
        <w:tabs>
          <w:tab w:val="left" w:pos="6237"/>
        </w:tabs>
        <w:spacing w:after="0" w:line="240" w:lineRule="auto"/>
        <w:ind w:firstLine="142"/>
        <w:rPr>
          <w:rFonts w:ascii="PT Serif" w:eastAsia="Times New Roman" w:hAnsi="PT Serif" w:cs="Times New Roman"/>
          <w:sz w:val="14"/>
          <w:szCs w:val="14"/>
          <w:lang w:eastAsia="pl-PL"/>
        </w:rPr>
      </w:pPr>
      <w:r w:rsidRPr="0073212C">
        <w:rPr>
          <w:rFonts w:ascii="PT Serif" w:eastAsia="Times New Roman" w:hAnsi="PT Serif" w:cs="Times New Roman"/>
          <w:sz w:val="14"/>
          <w:szCs w:val="14"/>
          <w:lang w:eastAsia="pl-PL"/>
        </w:rPr>
        <w:tab/>
        <w:t xml:space="preserve"> ....................................................................</w:t>
      </w:r>
    </w:p>
    <w:p w14:paraId="35C222B0" w14:textId="2CA854B8" w:rsidR="004443BF" w:rsidRPr="0073212C" w:rsidRDefault="00B57DA5" w:rsidP="00B57DA5">
      <w:pPr>
        <w:tabs>
          <w:tab w:val="left" w:pos="6379"/>
        </w:tabs>
        <w:spacing w:after="0" w:line="480" w:lineRule="auto"/>
        <w:rPr>
          <w:rFonts w:ascii="PT Serif" w:eastAsia="Times New Roman" w:hAnsi="PT Serif" w:cs="Times New Roman"/>
          <w:sz w:val="14"/>
          <w:szCs w:val="14"/>
          <w:lang w:eastAsia="pl-PL"/>
        </w:rPr>
      </w:pPr>
      <w:r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D72BC5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4443BF" w:rsidRPr="0073212C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wnioskującego)</w:t>
      </w:r>
    </w:p>
    <w:p w14:paraId="5CEBD79B" w14:textId="77777777" w:rsidR="00086D00" w:rsidRDefault="00086D00" w:rsidP="005B0CFD">
      <w:pPr>
        <w:tabs>
          <w:tab w:val="left" w:pos="6379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51AFEC93" w14:textId="77777777" w:rsidR="00086D00" w:rsidRDefault="00086D00" w:rsidP="005B0CFD">
      <w:pPr>
        <w:tabs>
          <w:tab w:val="left" w:pos="6379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3D92590A" w14:textId="77777777" w:rsidR="00086D00" w:rsidRPr="00086D00" w:rsidRDefault="00086D00" w:rsidP="005B0CFD">
      <w:pPr>
        <w:tabs>
          <w:tab w:val="left" w:pos="6379"/>
        </w:tabs>
        <w:spacing w:after="0" w:line="240" w:lineRule="auto"/>
        <w:rPr>
          <w:rFonts w:ascii="PT Serif" w:eastAsia="Times New Roman" w:hAnsi="PT Serif" w:cs="Times New Roman"/>
          <w:iCs/>
          <w:sz w:val="18"/>
          <w:szCs w:val="18"/>
          <w:vertAlign w:val="superscript"/>
          <w:lang w:eastAsia="pl-PL"/>
        </w:rPr>
      </w:pPr>
      <w:r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>Popieram/nie popieram</w:t>
      </w:r>
      <w:r w:rsidRPr="00086D00">
        <w:rPr>
          <w:rFonts w:ascii="PT Serif" w:eastAsia="Times New Roman" w:hAnsi="PT Serif" w:cs="Times New Roman"/>
          <w:iCs/>
          <w:sz w:val="18"/>
          <w:szCs w:val="18"/>
          <w:vertAlign w:val="superscript"/>
          <w:lang w:eastAsia="pl-PL"/>
        </w:rPr>
        <w:t>1</w:t>
      </w:r>
    </w:p>
    <w:p w14:paraId="5A8730DF" w14:textId="77777777" w:rsidR="00086D00" w:rsidRDefault="00086D00" w:rsidP="005B0CFD">
      <w:pPr>
        <w:tabs>
          <w:tab w:val="left" w:pos="6379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vertAlign w:val="superscript"/>
          <w:lang w:eastAsia="pl-PL"/>
        </w:rPr>
      </w:pPr>
    </w:p>
    <w:p w14:paraId="0BAEA09D" w14:textId="77777777" w:rsidR="00086D00" w:rsidRDefault="00086D00" w:rsidP="005B0CFD">
      <w:pPr>
        <w:tabs>
          <w:tab w:val="left" w:pos="6379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vertAlign w:val="superscript"/>
          <w:lang w:eastAsia="pl-PL"/>
        </w:rPr>
      </w:pPr>
    </w:p>
    <w:p w14:paraId="73B97CD8" w14:textId="455451D2" w:rsidR="004443BF" w:rsidRPr="004443BF" w:rsidRDefault="004443BF" w:rsidP="005B0CF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F7728A" w14:textId="77777777" w:rsidR="00335029" w:rsidRDefault="005B0CFD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8"/>
          <w:szCs w:val="18"/>
          <w:lang w:eastAsia="pl-PL"/>
        </w:rPr>
      </w:pPr>
      <w:r w:rsidRPr="0073212C">
        <w:rPr>
          <w:rFonts w:ascii="PT Serif" w:eastAsia="Times New Roman" w:hAnsi="PT Serif" w:cs="Times New Roman"/>
          <w:sz w:val="14"/>
          <w:szCs w:val="14"/>
          <w:lang w:eastAsia="pl-PL"/>
        </w:rPr>
        <w:t>...................................................</w:t>
      </w:r>
      <w:r>
        <w:rPr>
          <w:rFonts w:ascii="PT Serif" w:eastAsia="Times New Roman" w:hAnsi="PT Serif" w:cs="Times New Roman"/>
          <w:sz w:val="14"/>
          <w:szCs w:val="14"/>
          <w:lang w:eastAsia="pl-PL"/>
        </w:rPr>
        <w:t>...........</w:t>
      </w:r>
    </w:p>
    <w:p w14:paraId="08F1EC95" w14:textId="234AACD9" w:rsidR="006972EC" w:rsidRPr="00F65B96" w:rsidRDefault="005B0CFD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65B96">
        <w:rPr>
          <w:rFonts w:ascii="PT Serif" w:eastAsia="Times New Roman" w:hAnsi="PT Serif" w:cs="Times New Roman"/>
          <w:i/>
          <w:sz w:val="14"/>
          <w:szCs w:val="14"/>
          <w:lang w:eastAsia="pl-PL"/>
        </w:rPr>
        <w:t>(podpis bezpośredniego przełożonego)</w:t>
      </w:r>
    </w:p>
    <w:p w14:paraId="440DB871" w14:textId="77777777" w:rsidR="005B0CFD" w:rsidRDefault="005B0CFD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</w:p>
    <w:p w14:paraId="5D699640" w14:textId="77777777" w:rsidR="00932E0F" w:rsidRDefault="00932E0F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</w:p>
    <w:p w14:paraId="3A406914" w14:textId="62E68CB8" w:rsidR="009B40EC" w:rsidRDefault="009B40EC" w:rsidP="00932E0F">
      <w:pPr>
        <w:tabs>
          <w:tab w:val="left" w:pos="5103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41B15D4A" w14:textId="77777777" w:rsidR="00D72BC5" w:rsidRDefault="00D72BC5" w:rsidP="00932E0F">
      <w:pPr>
        <w:tabs>
          <w:tab w:val="left" w:pos="5103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27E0C861" w14:textId="77777777" w:rsidR="00D72BC5" w:rsidRPr="00086D00" w:rsidRDefault="00932E0F" w:rsidP="00932E0F">
      <w:pPr>
        <w:tabs>
          <w:tab w:val="left" w:pos="5103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  <w:r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 xml:space="preserve">Sprawdzono pod względem formalnym: </w:t>
      </w:r>
    </w:p>
    <w:p w14:paraId="7E054504" w14:textId="77777777" w:rsidR="00D72BC5" w:rsidRDefault="00D72BC5" w:rsidP="00932E0F">
      <w:pPr>
        <w:tabs>
          <w:tab w:val="left" w:pos="5103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4200E1E3" w14:textId="77777777" w:rsidR="00D72BC5" w:rsidRDefault="00D72BC5" w:rsidP="00932E0F">
      <w:pPr>
        <w:tabs>
          <w:tab w:val="left" w:pos="5103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C997769" w14:textId="77777777" w:rsidR="00932E0F" w:rsidRPr="006B5A96" w:rsidRDefault="00932E0F" w:rsidP="00932E0F">
      <w:pPr>
        <w:tabs>
          <w:tab w:val="left" w:pos="4942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……………………………………..…......…</w:t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</w:p>
    <w:p w14:paraId="26870343" w14:textId="5A640D92" w:rsidR="00932E0F" w:rsidRPr="00FC0A63" w:rsidRDefault="00551639" w:rsidP="00932E0F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(podpis </w:t>
      </w:r>
      <w:r w:rsidR="00C463C1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 xml:space="preserve">i </w:t>
      </w:r>
      <w:r w:rsidR="00932E0F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data weryfikacji przez Dział Współpracy z Zagranicą)</w:t>
      </w:r>
      <w:r w:rsidR="00932E0F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932E0F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  <w:r w:rsidR="00932E0F"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ab/>
      </w:r>
    </w:p>
    <w:p w14:paraId="2494EE98" w14:textId="77777777" w:rsidR="00932E0F" w:rsidRPr="00932E0F" w:rsidRDefault="00932E0F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</w:p>
    <w:p w14:paraId="0091FB1D" w14:textId="77777777" w:rsidR="006972EC" w:rsidRPr="0073212C" w:rsidRDefault="006972EC" w:rsidP="00CC3F07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8"/>
          <w:szCs w:val="18"/>
          <w:lang w:eastAsia="pl-PL"/>
        </w:rPr>
      </w:pPr>
    </w:p>
    <w:p w14:paraId="7B64B868" w14:textId="36E68EA4" w:rsidR="009B40EC" w:rsidRDefault="009B40EC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45FB06DD" w14:textId="4A432B98" w:rsidR="00D72BC5" w:rsidRDefault="00D72BC5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0DEC41DC" w14:textId="77777777" w:rsidR="00D72BC5" w:rsidRDefault="00D72BC5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B5B3C5B" w14:textId="2B91F6EE" w:rsidR="008C737A" w:rsidRPr="00086D00" w:rsidRDefault="004443BF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  <w:r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>Sprawdzono pod względem finansowym</w:t>
      </w:r>
      <w:r w:rsidR="00CC3F07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 xml:space="preserve">: </w:t>
      </w:r>
      <w:r w:rsidR="00CC3F07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</w:r>
      <w:r w:rsidR="008C737A"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ab/>
        <w:t>Akceptacja dysponenta środków</w:t>
      </w:r>
    </w:p>
    <w:p w14:paraId="07B69456" w14:textId="026550FB" w:rsidR="000E2459" w:rsidRDefault="000E2459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03E06755" w14:textId="77777777" w:rsidR="000E2459" w:rsidRPr="006B5A96" w:rsidRDefault="000E2459" w:rsidP="008C737A">
      <w:pPr>
        <w:tabs>
          <w:tab w:val="left" w:pos="4820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23796CC" w14:textId="77777777" w:rsidR="008C737A" w:rsidRPr="006B5A96" w:rsidRDefault="004443BF" w:rsidP="008C737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……………………………………..…......</w:t>
      </w:r>
      <w:r w:rsidR="00A50ED8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</w:t>
      </w:r>
      <w:r w:rsidR="00310750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E7260E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8C737A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8C737A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E7260E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8C737A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="008C737A"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……………………………………………………</w:t>
      </w:r>
    </w:p>
    <w:p w14:paraId="09A10A79" w14:textId="77777777" w:rsidR="008C737A" w:rsidRPr="00FC0A63" w:rsidRDefault="008C737A" w:rsidP="008C737A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pełnomocnika ds. kontrolingu/kontrolera budżetu)</w:t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ab/>
      </w: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dysponenta środków|)</w:t>
      </w:r>
    </w:p>
    <w:p w14:paraId="021B68D3" w14:textId="77777777" w:rsidR="004443BF" w:rsidRPr="006B5A96" w:rsidRDefault="004443BF" w:rsidP="00E604BB">
      <w:pPr>
        <w:tabs>
          <w:tab w:val="left" w:pos="4942"/>
        </w:tabs>
        <w:spacing w:after="0" w:line="240" w:lineRule="auto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0912836" w14:textId="77777777" w:rsidR="00A50ED8" w:rsidRPr="006B5A96" w:rsidRDefault="00A50ED8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0BC09D5A" w14:textId="3BA74E05" w:rsidR="002854FB" w:rsidRDefault="002854FB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1C68D908" w14:textId="7D5AB8C2" w:rsidR="00D72BC5" w:rsidRDefault="00D72BC5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1C6ED4CD" w14:textId="77777777" w:rsidR="00D72BC5" w:rsidRPr="006B5A96" w:rsidRDefault="00D72BC5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761484E" w14:textId="77777777" w:rsidR="0059207B" w:rsidRDefault="0059207B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A1FC488" w14:textId="6E33FCEE" w:rsidR="002854FB" w:rsidRPr="00086D00" w:rsidRDefault="002854FB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8"/>
          <w:szCs w:val="18"/>
          <w:lang w:eastAsia="pl-PL"/>
        </w:rPr>
      </w:pPr>
      <w:r w:rsidRPr="00086D00">
        <w:rPr>
          <w:rFonts w:ascii="PT Serif" w:eastAsia="Times New Roman" w:hAnsi="PT Serif" w:cs="Times New Roman"/>
          <w:iCs/>
          <w:sz w:val="18"/>
          <w:szCs w:val="18"/>
          <w:lang w:eastAsia="pl-PL"/>
        </w:rPr>
        <w:t>Zatwierdzam wyjazd</w:t>
      </w:r>
    </w:p>
    <w:p w14:paraId="5B7B17A4" w14:textId="59429CAF" w:rsidR="003618E0" w:rsidRDefault="003618E0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B81D13E" w14:textId="6A2B0376" w:rsidR="003618E0" w:rsidRDefault="003618E0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5FC37A55" w14:textId="77777777" w:rsidR="002854FB" w:rsidRPr="006B5A96" w:rsidRDefault="002854FB" w:rsidP="00A50ED8">
      <w:pPr>
        <w:tabs>
          <w:tab w:val="left" w:pos="4678"/>
        </w:tabs>
        <w:spacing w:after="0" w:line="240" w:lineRule="auto"/>
        <w:jc w:val="both"/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>..........................................................</w:t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  <w:r w:rsidRPr="006B5A96">
        <w:rPr>
          <w:rFonts w:ascii="PT Serif" w:eastAsia="Times New Roman" w:hAnsi="PT Serif" w:cs="Times New Roman"/>
          <w:iCs/>
          <w:sz w:val="16"/>
          <w:szCs w:val="16"/>
          <w:lang w:eastAsia="pl-PL"/>
        </w:rPr>
        <w:tab/>
      </w:r>
    </w:p>
    <w:p w14:paraId="50778A68" w14:textId="77777777" w:rsidR="003F0B46" w:rsidRPr="00FC0A63" w:rsidRDefault="002854FB" w:rsidP="00950A57">
      <w:pPr>
        <w:rPr>
          <w:rFonts w:ascii="PT Serif" w:eastAsia="Times New Roman" w:hAnsi="PT Serif" w:cs="Times New Roman"/>
          <w:i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/>
          <w:sz w:val="14"/>
          <w:szCs w:val="14"/>
          <w:lang w:eastAsia="pl-PL"/>
        </w:rPr>
        <w:t>(data i podpis rektora)</w:t>
      </w:r>
    </w:p>
    <w:p w14:paraId="6E263343" w14:textId="77777777" w:rsidR="004632D6" w:rsidRDefault="004632D6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1A341829" w14:textId="77777777" w:rsidR="004632D6" w:rsidRDefault="004632D6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2F152D80" w14:textId="77777777" w:rsidR="004632D6" w:rsidRDefault="004632D6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6486AF9C" w14:textId="77777777" w:rsidR="004632D6" w:rsidRDefault="004632D6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4A6417E2" w14:textId="402B6AE8" w:rsidR="004632D6" w:rsidRDefault="004632D6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5CB10BD0" w14:textId="767F2D41" w:rsidR="00FC0A63" w:rsidRDefault="00FC0A63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3C5BF16A" w14:textId="4801E7D3" w:rsidR="00FC0A63" w:rsidRDefault="00FC0A63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0C27627C" w14:textId="5DF9DC27" w:rsidR="00EB05BD" w:rsidRDefault="00EB05BD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557FAB58" w14:textId="77777777" w:rsidR="00EB05BD" w:rsidRDefault="00EB05BD" w:rsidP="00950A57">
      <w:pPr>
        <w:rPr>
          <w:rFonts w:ascii="PT Serif" w:eastAsia="Times New Roman" w:hAnsi="PT Serif" w:cs="Times New Roman"/>
          <w:iCs/>
          <w:sz w:val="16"/>
          <w:szCs w:val="16"/>
          <w:lang w:eastAsia="pl-PL"/>
        </w:rPr>
      </w:pPr>
    </w:p>
    <w:p w14:paraId="7416BA2F" w14:textId="75B885CA" w:rsidR="004632D6" w:rsidRPr="00FC0A63" w:rsidRDefault="004632D6" w:rsidP="00F91ACB">
      <w:pPr>
        <w:pStyle w:val="Akapitzlist"/>
        <w:numPr>
          <w:ilvl w:val="0"/>
          <w:numId w:val="30"/>
        </w:numPr>
        <w:spacing w:after="80"/>
        <w:ind w:left="284" w:hanging="284"/>
        <w:rPr>
          <w:rFonts w:ascii="PT Serif" w:eastAsia="Times New Roman" w:hAnsi="PT Serif" w:cs="Times New Roman"/>
          <w:iCs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>Zaznaczyć właściwe.</w:t>
      </w:r>
    </w:p>
    <w:p w14:paraId="202E94A1" w14:textId="0172F92E" w:rsidR="000743EB" w:rsidRPr="00EB05BD" w:rsidRDefault="004632D6" w:rsidP="00EB05BD">
      <w:pPr>
        <w:spacing w:after="80"/>
        <w:ind w:left="284" w:hanging="284"/>
        <w:jc w:val="both"/>
        <w:rPr>
          <w:rFonts w:ascii="PT Serif" w:eastAsia="Times New Roman" w:hAnsi="PT Serif" w:cs="Times New Roman"/>
          <w:iCs/>
          <w:sz w:val="14"/>
          <w:szCs w:val="14"/>
          <w:lang w:eastAsia="pl-PL"/>
        </w:rPr>
      </w:pPr>
      <w:r w:rsidRPr="00FC0A63">
        <w:rPr>
          <w:rFonts w:ascii="PT Serif" w:eastAsia="Times New Roman" w:hAnsi="PT Serif" w:cs="Times New Roman"/>
          <w:iCs/>
          <w:sz w:val="14"/>
          <w:szCs w:val="14"/>
          <w:vertAlign w:val="superscript"/>
          <w:lang w:eastAsia="pl-PL"/>
        </w:rPr>
        <w:t xml:space="preserve">2 </w:t>
      </w:r>
      <w:r w:rsidR="00087892" w:rsidRPr="00FC0A63">
        <w:rPr>
          <w:rFonts w:ascii="PT Serif" w:eastAsia="Times New Roman" w:hAnsi="PT Serif" w:cs="Times New Roman"/>
          <w:iCs/>
          <w:sz w:val="14"/>
          <w:szCs w:val="14"/>
          <w:vertAlign w:val="superscript"/>
          <w:lang w:eastAsia="pl-PL"/>
        </w:rPr>
        <w:tab/>
      </w:r>
      <w:r w:rsidR="002C47B4" w:rsidRPr="00FC0A63">
        <w:rPr>
          <w:rFonts w:ascii="PT Serif" w:eastAsia="Times New Roman" w:hAnsi="PT Serif" w:cs="Times New Roman"/>
          <w:iCs/>
          <w:sz w:val="14"/>
          <w:szCs w:val="14"/>
          <w:lang w:eastAsia="pl-PL"/>
        </w:rPr>
        <w:t>W przypadku więcej niż jednego źródła finansowania wyjazdu konieczne jest określenie jego związku z każdym ze wskazanych źródeł</w:t>
      </w:r>
      <w:bookmarkEnd w:id="1"/>
    </w:p>
    <w:sectPr w:rsidR="000743EB" w:rsidRPr="00EB05BD" w:rsidSect="00820FB0">
      <w:footerReference w:type="default" r:id="rId11"/>
      <w:footnotePr>
        <w:numRestart w:val="eachSect"/>
      </w:footnotePr>
      <w:pgSz w:w="11906" w:h="16838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1CB5" w14:textId="77777777" w:rsidR="00E06AFB" w:rsidRDefault="00E06AFB" w:rsidP="00A41F06">
      <w:pPr>
        <w:spacing w:after="0" w:line="240" w:lineRule="auto"/>
      </w:pPr>
      <w:r>
        <w:separator/>
      </w:r>
    </w:p>
  </w:endnote>
  <w:endnote w:type="continuationSeparator" w:id="0">
    <w:p w14:paraId="06CDE6B8" w14:textId="77777777" w:rsidR="00E06AFB" w:rsidRDefault="00E06AFB" w:rsidP="00A4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TE18F9F08t00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Calibri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473E" w14:textId="77777777" w:rsidR="009C6EBA" w:rsidRDefault="0069459F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1" layoutInCell="1" allowOverlap="1" wp14:anchorId="1D370A12" wp14:editId="638A1580">
              <wp:simplePos x="0" y="0"/>
              <wp:positionH relativeFrom="page">
                <wp:posOffset>6480810</wp:posOffset>
              </wp:positionH>
              <wp:positionV relativeFrom="page">
                <wp:posOffset>10187940</wp:posOffset>
              </wp:positionV>
              <wp:extent cx="622935" cy="2413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D60D6A" w14:textId="19C55C68" w:rsidR="009C6EBA" w:rsidRPr="00DC7E87" w:rsidRDefault="009C6EBA" w:rsidP="00A41F06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0117BE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ins w:id="3" w:author="GK" w:date="2022-10-03T14:49:00Z">
                                    <w:r w:rsidR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ins>
                                  <w:del w:id="4" w:author="GK" w:date="2022-10-03T14:42:00Z">
                                    <w:r w:rsidR="00BD21F2" w:rsidDel="000117BE">
                                      <w:rPr>
                                        <w:rFonts w:ascii="Barlow SCK" w:hAnsi="Barlow SCK"/>
                                        <w:b/>
                                        <w:bCs/>
                                        <w:noProof/>
                                        <w:sz w:val="16"/>
                                        <w:szCs w:val="16"/>
                                      </w:rPr>
                                      <w:delText>14</w:delText>
                                    </w:r>
                                  </w:del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73CD46F7" w14:textId="77777777" w:rsidR="009C6EBA" w:rsidRPr="00A6482D" w:rsidRDefault="00EB05BD" w:rsidP="00A41F06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2528590F" w14:textId="77777777" w:rsidR="009C6EBA" w:rsidRDefault="009C6EBA" w:rsidP="00A41F0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370A1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3pt;margin-top:802.2pt;width:49.05pt;height:1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09D60D6A" w14:textId="19C55C68" w:rsidR="009C6EBA" w:rsidRPr="00DC7E87" w:rsidRDefault="009C6EBA" w:rsidP="00A41F06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0117BE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13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ins w:id="25" w:author="GK" w:date="2022-10-03T14:49:00Z">
                              <w:r w:rsidR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t>13</w:t>
                              </w:r>
                            </w:ins>
                            <w:del w:id="26" w:author="GK" w:date="2022-10-03T14:42:00Z">
                              <w:r w:rsidR="00BD21F2" w:rsidDel="000117BE">
                                <w:rPr>
                                  <w:rFonts w:ascii="Barlow SCK" w:hAnsi="Barlow SCK"/>
                                  <w:b/>
                                  <w:bCs/>
                                  <w:noProof/>
                                  <w:sz w:val="16"/>
                                  <w:szCs w:val="16"/>
                                </w:rPr>
                                <w:delText>14</w:delText>
                              </w:r>
                            </w:del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73CD46F7" w14:textId="77777777" w:rsidR="009C6EBA" w:rsidRPr="00A6482D" w:rsidRDefault="00E06AFB" w:rsidP="00A41F06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2528590F" w14:textId="77777777" w:rsidR="009C6EBA" w:rsidRDefault="009C6EBA" w:rsidP="00A41F06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9264" behindDoc="0" locked="1" layoutInCell="1" allowOverlap="1" wp14:anchorId="4367BBD9" wp14:editId="7D9E405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6EDB6B" id="Łącznik prost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8659" w14:textId="77777777" w:rsidR="00E06AFB" w:rsidRDefault="00E06AFB" w:rsidP="00A41F06">
      <w:pPr>
        <w:spacing w:after="0" w:line="240" w:lineRule="auto"/>
      </w:pPr>
      <w:r>
        <w:separator/>
      </w:r>
    </w:p>
  </w:footnote>
  <w:footnote w:type="continuationSeparator" w:id="0">
    <w:p w14:paraId="480D4BE4" w14:textId="77777777" w:rsidR="00E06AFB" w:rsidRDefault="00E06AFB" w:rsidP="00A4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31F"/>
    <w:multiLevelType w:val="hybridMultilevel"/>
    <w:tmpl w:val="E31A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93655"/>
    <w:multiLevelType w:val="hybridMultilevel"/>
    <w:tmpl w:val="E3026E9C"/>
    <w:lvl w:ilvl="0" w:tplc="DF94C2BE">
      <w:start w:val="2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D2AA0"/>
    <w:multiLevelType w:val="hybridMultilevel"/>
    <w:tmpl w:val="EDC8BC4A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F377D"/>
    <w:multiLevelType w:val="hybridMultilevel"/>
    <w:tmpl w:val="FD9AA570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2" w:tplc="45009B32">
      <w:start w:val="2"/>
      <w:numFmt w:val="decimal"/>
      <w:lvlText w:val="%3"/>
      <w:lvlJc w:val="left"/>
      <w:pPr>
        <w:ind w:left="2624" w:hanging="360"/>
      </w:pPr>
      <w:rPr>
        <w:rFonts w:hint="default"/>
      </w:rPr>
    </w:lvl>
    <w:lvl w:ilvl="3" w:tplc="290E84D8">
      <w:start w:val="1"/>
      <w:numFmt w:val="decimal"/>
      <w:lvlText w:val="%4."/>
      <w:lvlJc w:val="left"/>
      <w:pPr>
        <w:ind w:left="3164" w:hanging="360"/>
      </w:pPr>
      <w:rPr>
        <w:rFonts w:ascii="PT Serif" w:hAnsi="PT Serif" w:hint="default"/>
        <w:sz w:val="16"/>
        <w:szCs w:val="16"/>
        <w:vertAlign w:val="superscrip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0A38E8"/>
    <w:multiLevelType w:val="hybridMultilevel"/>
    <w:tmpl w:val="48A8D270"/>
    <w:lvl w:ilvl="0" w:tplc="CDDC1F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252A6"/>
    <w:multiLevelType w:val="hybridMultilevel"/>
    <w:tmpl w:val="96E8BAD0"/>
    <w:lvl w:ilvl="0" w:tplc="91CA62BE">
      <w:start w:val="1"/>
      <w:numFmt w:val="decimal"/>
      <w:lvlText w:val="%1)"/>
      <w:lvlJc w:val="left"/>
      <w:pPr>
        <w:ind w:left="72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83D"/>
    <w:multiLevelType w:val="hybridMultilevel"/>
    <w:tmpl w:val="1F32498A"/>
    <w:lvl w:ilvl="0" w:tplc="927E57B4">
      <w:start w:val="2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473C54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B7AFB"/>
    <w:multiLevelType w:val="hybridMultilevel"/>
    <w:tmpl w:val="1B9CB4A6"/>
    <w:lvl w:ilvl="0" w:tplc="4B848762">
      <w:start w:val="1"/>
      <w:numFmt w:val="decimal"/>
      <w:lvlText w:val="%1)"/>
      <w:lvlJc w:val="left"/>
      <w:pPr>
        <w:ind w:left="1440" w:hanging="360"/>
      </w:pPr>
      <w:rPr>
        <w:rFonts w:ascii="PT Serif" w:hAnsi="PT Serif" w:cs="TTE18F9F08t00" w:hint="default"/>
        <w:b w:val="0"/>
        <w:i w:val="0"/>
        <w:strike w:val="0"/>
        <w:dstrike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21999"/>
    <w:multiLevelType w:val="hybridMultilevel"/>
    <w:tmpl w:val="35C07C20"/>
    <w:lvl w:ilvl="0" w:tplc="50FE742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5166D"/>
    <w:multiLevelType w:val="hybridMultilevel"/>
    <w:tmpl w:val="A376518E"/>
    <w:lvl w:ilvl="0" w:tplc="7AE2D044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29C0"/>
    <w:multiLevelType w:val="hybridMultilevel"/>
    <w:tmpl w:val="BA2A8D3E"/>
    <w:lvl w:ilvl="0" w:tplc="0FAA5CDC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37B60"/>
    <w:multiLevelType w:val="hybridMultilevel"/>
    <w:tmpl w:val="B0D6AB12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E228C"/>
    <w:multiLevelType w:val="hybridMultilevel"/>
    <w:tmpl w:val="B17A1D6A"/>
    <w:lvl w:ilvl="0" w:tplc="CCB25AA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4819"/>
    <w:multiLevelType w:val="hybridMultilevel"/>
    <w:tmpl w:val="9B46612C"/>
    <w:lvl w:ilvl="0" w:tplc="2766B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ABE"/>
    <w:multiLevelType w:val="hybridMultilevel"/>
    <w:tmpl w:val="80163838"/>
    <w:lvl w:ilvl="0" w:tplc="3CBA2E24">
      <w:start w:val="5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316"/>
    <w:multiLevelType w:val="hybridMultilevel"/>
    <w:tmpl w:val="CB46BD38"/>
    <w:lvl w:ilvl="0" w:tplc="D37CBAEA">
      <w:start w:val="1"/>
      <w:numFmt w:val="decimal"/>
      <w:lvlText w:val="%1."/>
      <w:lvlJc w:val="left"/>
      <w:pPr>
        <w:ind w:left="1005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99010DF"/>
    <w:multiLevelType w:val="hybridMultilevel"/>
    <w:tmpl w:val="BBE60CB6"/>
    <w:lvl w:ilvl="0" w:tplc="B68EE640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660F2"/>
    <w:multiLevelType w:val="hybridMultilevel"/>
    <w:tmpl w:val="DDFC96B8"/>
    <w:lvl w:ilvl="0" w:tplc="A3325302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EE0"/>
    <w:multiLevelType w:val="hybridMultilevel"/>
    <w:tmpl w:val="3D5C71C2"/>
    <w:lvl w:ilvl="0" w:tplc="824E6D46">
      <w:start w:val="3"/>
      <w:numFmt w:val="decimal"/>
      <w:lvlText w:val="%1)"/>
      <w:lvlJc w:val="left"/>
      <w:pPr>
        <w:ind w:left="1050" w:hanging="360"/>
      </w:pPr>
      <w:rPr>
        <w:rFonts w:hint="default"/>
        <w:b w:val="0"/>
        <w:i w:val="0"/>
        <w:spacing w:val="-1"/>
        <w:w w:val="1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42F0456F"/>
    <w:multiLevelType w:val="hybridMultilevel"/>
    <w:tmpl w:val="BBAC6F20"/>
    <w:lvl w:ilvl="0" w:tplc="A65CC5D4">
      <w:start w:val="1"/>
      <w:numFmt w:val="decimal"/>
      <w:lvlText w:val="%1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5A1167"/>
    <w:multiLevelType w:val="hybridMultilevel"/>
    <w:tmpl w:val="23F4B294"/>
    <w:lvl w:ilvl="0" w:tplc="698A610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431AF"/>
    <w:multiLevelType w:val="hybridMultilevel"/>
    <w:tmpl w:val="6CC8B698"/>
    <w:lvl w:ilvl="0" w:tplc="EFFC34B6">
      <w:start w:val="3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1AEB"/>
    <w:multiLevelType w:val="hybridMultilevel"/>
    <w:tmpl w:val="DDEA1AE0"/>
    <w:lvl w:ilvl="0" w:tplc="E11450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62E62A5"/>
    <w:multiLevelType w:val="hybridMultilevel"/>
    <w:tmpl w:val="3FE6A89E"/>
    <w:lvl w:ilvl="0" w:tplc="04150011">
      <w:start w:val="1"/>
      <w:numFmt w:val="decimal"/>
      <w:lvlText w:val="%1)"/>
      <w:lvlJc w:val="left"/>
      <w:pPr>
        <w:ind w:left="1005" w:hanging="360"/>
      </w:pPr>
      <w:rPr>
        <w:rFonts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57510CE1"/>
    <w:multiLevelType w:val="hybridMultilevel"/>
    <w:tmpl w:val="75CC7E92"/>
    <w:lvl w:ilvl="0" w:tplc="B68EE64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07D1C"/>
    <w:multiLevelType w:val="hybridMultilevel"/>
    <w:tmpl w:val="227677D0"/>
    <w:lvl w:ilvl="0" w:tplc="C4C0A2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B2B37"/>
    <w:multiLevelType w:val="hybridMultilevel"/>
    <w:tmpl w:val="477AA182"/>
    <w:lvl w:ilvl="0" w:tplc="757C7592">
      <w:start w:val="4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bCs w:val="0"/>
        <w:i w:val="0"/>
        <w:strike w:val="0"/>
        <w:dstrike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3AF"/>
    <w:multiLevelType w:val="hybridMultilevel"/>
    <w:tmpl w:val="A3D2260E"/>
    <w:lvl w:ilvl="0" w:tplc="EB7EE60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</w:rPr>
    </w:lvl>
    <w:lvl w:ilvl="1" w:tplc="9E7EADF8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hint="default"/>
        <w:b w:val="0"/>
        <w:i w:val="0"/>
      </w:rPr>
    </w:lvl>
    <w:lvl w:ilvl="2" w:tplc="3B2EE368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PT Serif" w:hAnsi="PT Serif" w:hint="default"/>
        <w:b w:val="0"/>
        <w:i w:val="0"/>
        <w:strike w:val="0"/>
        <w:dstrike w:val="0"/>
        <w:sz w:val="18"/>
        <w:szCs w:val="18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A3782B"/>
    <w:multiLevelType w:val="hybridMultilevel"/>
    <w:tmpl w:val="DCB21782"/>
    <w:lvl w:ilvl="0" w:tplc="EFBC9D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D925D9"/>
    <w:multiLevelType w:val="hybridMultilevel"/>
    <w:tmpl w:val="69A69DC2"/>
    <w:lvl w:ilvl="0" w:tplc="2F46F052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55525"/>
    <w:multiLevelType w:val="hybridMultilevel"/>
    <w:tmpl w:val="A4003F26"/>
    <w:lvl w:ilvl="0" w:tplc="4E6E5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47929"/>
    <w:multiLevelType w:val="hybridMultilevel"/>
    <w:tmpl w:val="9BB8499E"/>
    <w:lvl w:ilvl="0" w:tplc="A0C881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70F15"/>
    <w:multiLevelType w:val="hybridMultilevel"/>
    <w:tmpl w:val="B00EA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F53E9"/>
    <w:multiLevelType w:val="hybridMultilevel"/>
    <w:tmpl w:val="B35EA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14876"/>
    <w:multiLevelType w:val="hybridMultilevel"/>
    <w:tmpl w:val="327659E6"/>
    <w:lvl w:ilvl="0" w:tplc="9D1A61A2">
      <w:start w:val="1"/>
      <w:numFmt w:val="decimal"/>
      <w:lvlText w:val="%1."/>
      <w:lvlJc w:val="left"/>
      <w:pPr>
        <w:ind w:left="405" w:hanging="360"/>
      </w:pPr>
      <w:rPr>
        <w:rFonts w:ascii="PT Serif" w:hAnsi="PT Serif" w:hint="default"/>
        <w:b w:val="0"/>
        <w:bCs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C13BA"/>
    <w:multiLevelType w:val="hybridMultilevel"/>
    <w:tmpl w:val="F9D639EA"/>
    <w:lvl w:ilvl="0" w:tplc="EB280574">
      <w:start w:val="1"/>
      <w:numFmt w:val="decimal"/>
      <w:lvlText w:val="%1."/>
      <w:lvlJc w:val="left"/>
      <w:pPr>
        <w:ind w:left="144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CE6842"/>
    <w:multiLevelType w:val="hybridMultilevel"/>
    <w:tmpl w:val="EBFCAC5E"/>
    <w:lvl w:ilvl="0" w:tplc="B712B414">
      <w:start w:val="1"/>
      <w:numFmt w:val="decimal"/>
      <w:lvlText w:val="%1."/>
      <w:lvlJc w:val="left"/>
      <w:pPr>
        <w:ind w:left="1050" w:hanging="360"/>
      </w:pPr>
      <w:rPr>
        <w:rFonts w:ascii="PT Serif" w:hAnsi="PT Serif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19232">
    <w:abstractNumId w:val="6"/>
  </w:num>
  <w:num w:numId="2" w16cid:durableId="1212766361">
    <w:abstractNumId w:val="29"/>
  </w:num>
  <w:num w:numId="3" w16cid:durableId="1393457272">
    <w:abstractNumId w:val="4"/>
  </w:num>
  <w:num w:numId="4" w16cid:durableId="2017532386">
    <w:abstractNumId w:val="8"/>
  </w:num>
  <w:num w:numId="5" w16cid:durableId="902788563">
    <w:abstractNumId w:val="24"/>
  </w:num>
  <w:num w:numId="6" w16cid:durableId="1769541467">
    <w:abstractNumId w:val="27"/>
  </w:num>
  <w:num w:numId="7" w16cid:durableId="1190871394">
    <w:abstractNumId w:val="16"/>
  </w:num>
  <w:num w:numId="8" w16cid:durableId="1944800209">
    <w:abstractNumId w:val="17"/>
  </w:num>
  <w:num w:numId="9" w16cid:durableId="1234895966">
    <w:abstractNumId w:val="20"/>
  </w:num>
  <w:num w:numId="10" w16cid:durableId="2007131071">
    <w:abstractNumId w:val="5"/>
  </w:num>
  <w:num w:numId="11" w16cid:durableId="1857235269">
    <w:abstractNumId w:val="7"/>
  </w:num>
  <w:num w:numId="12" w16cid:durableId="528252290">
    <w:abstractNumId w:val="25"/>
  </w:num>
  <w:num w:numId="13" w16cid:durableId="1090077958">
    <w:abstractNumId w:val="14"/>
  </w:num>
  <w:num w:numId="14" w16cid:durableId="1696887378">
    <w:abstractNumId w:val="12"/>
  </w:num>
  <w:num w:numId="15" w16cid:durableId="1641576914">
    <w:abstractNumId w:val="36"/>
  </w:num>
  <w:num w:numId="16" w16cid:durableId="1246189673">
    <w:abstractNumId w:val="3"/>
  </w:num>
  <w:num w:numId="17" w16cid:durableId="1566179974">
    <w:abstractNumId w:val="15"/>
  </w:num>
  <w:num w:numId="18" w16cid:durableId="122618618">
    <w:abstractNumId w:val="9"/>
  </w:num>
  <w:num w:numId="19" w16cid:durableId="1711151875">
    <w:abstractNumId w:val="23"/>
  </w:num>
  <w:num w:numId="20" w16cid:durableId="876626085">
    <w:abstractNumId w:val="34"/>
  </w:num>
  <w:num w:numId="21" w16cid:durableId="912743909">
    <w:abstractNumId w:val="26"/>
  </w:num>
  <w:num w:numId="22" w16cid:durableId="16079113">
    <w:abstractNumId w:val="22"/>
  </w:num>
  <w:num w:numId="23" w16cid:durableId="1581596934">
    <w:abstractNumId w:val="31"/>
  </w:num>
  <w:num w:numId="24" w16cid:durableId="735205532">
    <w:abstractNumId w:val="1"/>
  </w:num>
  <w:num w:numId="25" w16cid:durableId="629166510">
    <w:abstractNumId w:val="18"/>
  </w:num>
  <w:num w:numId="26" w16cid:durableId="1992979674">
    <w:abstractNumId w:val="35"/>
  </w:num>
  <w:num w:numId="27" w16cid:durableId="465053058">
    <w:abstractNumId w:val="28"/>
  </w:num>
  <w:num w:numId="28" w16cid:durableId="325744196">
    <w:abstractNumId w:val="11"/>
  </w:num>
  <w:num w:numId="29" w16cid:durableId="1761759182">
    <w:abstractNumId w:val="21"/>
  </w:num>
  <w:num w:numId="30" w16cid:durableId="171453725">
    <w:abstractNumId w:val="19"/>
  </w:num>
  <w:num w:numId="31" w16cid:durableId="1357586491">
    <w:abstractNumId w:val="13"/>
  </w:num>
  <w:num w:numId="32" w16cid:durableId="383794143">
    <w:abstractNumId w:val="2"/>
  </w:num>
  <w:num w:numId="33" w16cid:durableId="2124499808">
    <w:abstractNumId w:val="10"/>
  </w:num>
  <w:num w:numId="34" w16cid:durableId="947740509">
    <w:abstractNumId w:val="30"/>
  </w:num>
  <w:num w:numId="35" w16cid:durableId="57168880">
    <w:abstractNumId w:val="33"/>
  </w:num>
  <w:num w:numId="36" w16cid:durableId="845554966">
    <w:abstractNumId w:val="32"/>
  </w:num>
  <w:num w:numId="37" w16cid:durableId="535509293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K">
    <w15:presenceInfo w15:providerId="Windows Live" w15:userId="e2b6e49fff98c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1F0"/>
    <w:rsid w:val="00000C28"/>
    <w:rsid w:val="00000C4F"/>
    <w:rsid w:val="00000CFD"/>
    <w:rsid w:val="00000E07"/>
    <w:rsid w:val="00002C80"/>
    <w:rsid w:val="00006304"/>
    <w:rsid w:val="0001043F"/>
    <w:rsid w:val="00010C24"/>
    <w:rsid w:val="000117BE"/>
    <w:rsid w:val="000128F4"/>
    <w:rsid w:val="00014EF3"/>
    <w:rsid w:val="00022686"/>
    <w:rsid w:val="0002272E"/>
    <w:rsid w:val="0002366B"/>
    <w:rsid w:val="000250C8"/>
    <w:rsid w:val="00027DD3"/>
    <w:rsid w:val="000306CA"/>
    <w:rsid w:val="00032795"/>
    <w:rsid w:val="000430E7"/>
    <w:rsid w:val="00044DD4"/>
    <w:rsid w:val="0005000A"/>
    <w:rsid w:val="00051532"/>
    <w:rsid w:val="000518AD"/>
    <w:rsid w:val="00052B00"/>
    <w:rsid w:val="00053097"/>
    <w:rsid w:val="00055F39"/>
    <w:rsid w:val="00056E4B"/>
    <w:rsid w:val="000615AD"/>
    <w:rsid w:val="00061F18"/>
    <w:rsid w:val="0006201D"/>
    <w:rsid w:val="000653AA"/>
    <w:rsid w:val="00065BC2"/>
    <w:rsid w:val="00065F06"/>
    <w:rsid w:val="00066E66"/>
    <w:rsid w:val="00066FD5"/>
    <w:rsid w:val="00070085"/>
    <w:rsid w:val="000743EB"/>
    <w:rsid w:val="000761FF"/>
    <w:rsid w:val="000772E5"/>
    <w:rsid w:val="000807D5"/>
    <w:rsid w:val="00081DFC"/>
    <w:rsid w:val="0008380B"/>
    <w:rsid w:val="00083968"/>
    <w:rsid w:val="00086D00"/>
    <w:rsid w:val="00086DE6"/>
    <w:rsid w:val="00087892"/>
    <w:rsid w:val="000902C9"/>
    <w:rsid w:val="00091268"/>
    <w:rsid w:val="00093A29"/>
    <w:rsid w:val="000A4969"/>
    <w:rsid w:val="000A6A0C"/>
    <w:rsid w:val="000A7EFB"/>
    <w:rsid w:val="000B00EB"/>
    <w:rsid w:val="000B1F08"/>
    <w:rsid w:val="000B742D"/>
    <w:rsid w:val="000B7E5E"/>
    <w:rsid w:val="000C3AB4"/>
    <w:rsid w:val="000C509D"/>
    <w:rsid w:val="000C5B5D"/>
    <w:rsid w:val="000C7236"/>
    <w:rsid w:val="000C7A6F"/>
    <w:rsid w:val="000D1226"/>
    <w:rsid w:val="000D3378"/>
    <w:rsid w:val="000D362F"/>
    <w:rsid w:val="000D47E8"/>
    <w:rsid w:val="000D5AFF"/>
    <w:rsid w:val="000D7CD6"/>
    <w:rsid w:val="000E0CC4"/>
    <w:rsid w:val="000E174A"/>
    <w:rsid w:val="000E2459"/>
    <w:rsid w:val="000E3452"/>
    <w:rsid w:val="000E7B83"/>
    <w:rsid w:val="000F2DB8"/>
    <w:rsid w:val="000F2E07"/>
    <w:rsid w:val="000F3DD2"/>
    <w:rsid w:val="00100EBC"/>
    <w:rsid w:val="00101DBD"/>
    <w:rsid w:val="00103B88"/>
    <w:rsid w:val="00105E24"/>
    <w:rsid w:val="00106103"/>
    <w:rsid w:val="0010642D"/>
    <w:rsid w:val="0010709E"/>
    <w:rsid w:val="00110BB0"/>
    <w:rsid w:val="00116725"/>
    <w:rsid w:val="00117A53"/>
    <w:rsid w:val="00120A83"/>
    <w:rsid w:val="00120F0E"/>
    <w:rsid w:val="0012423B"/>
    <w:rsid w:val="00124B58"/>
    <w:rsid w:val="00124BC0"/>
    <w:rsid w:val="001257FA"/>
    <w:rsid w:val="0012729D"/>
    <w:rsid w:val="0013020D"/>
    <w:rsid w:val="00133182"/>
    <w:rsid w:val="001343FA"/>
    <w:rsid w:val="001375A8"/>
    <w:rsid w:val="00141E4B"/>
    <w:rsid w:val="001426F8"/>
    <w:rsid w:val="00144CA5"/>
    <w:rsid w:val="00152968"/>
    <w:rsid w:val="00152D1B"/>
    <w:rsid w:val="001538B5"/>
    <w:rsid w:val="001548C9"/>
    <w:rsid w:val="00157318"/>
    <w:rsid w:val="00157EE6"/>
    <w:rsid w:val="00162D39"/>
    <w:rsid w:val="00165DDE"/>
    <w:rsid w:val="00166AEF"/>
    <w:rsid w:val="0017197B"/>
    <w:rsid w:val="00176AD6"/>
    <w:rsid w:val="00182312"/>
    <w:rsid w:val="00183B78"/>
    <w:rsid w:val="0018594D"/>
    <w:rsid w:val="00185BFE"/>
    <w:rsid w:val="00187378"/>
    <w:rsid w:val="00187F93"/>
    <w:rsid w:val="00191D25"/>
    <w:rsid w:val="0019367A"/>
    <w:rsid w:val="001954D3"/>
    <w:rsid w:val="001960A0"/>
    <w:rsid w:val="00196BA6"/>
    <w:rsid w:val="001A0BAB"/>
    <w:rsid w:val="001A0D47"/>
    <w:rsid w:val="001A6A75"/>
    <w:rsid w:val="001B0C9B"/>
    <w:rsid w:val="001C04A4"/>
    <w:rsid w:val="001C21B1"/>
    <w:rsid w:val="001D2679"/>
    <w:rsid w:val="001D56E8"/>
    <w:rsid w:val="001D5AD7"/>
    <w:rsid w:val="001D6691"/>
    <w:rsid w:val="001E127E"/>
    <w:rsid w:val="001E3008"/>
    <w:rsid w:val="001E35A2"/>
    <w:rsid w:val="001E3EA7"/>
    <w:rsid w:val="001E41D2"/>
    <w:rsid w:val="001E653B"/>
    <w:rsid w:val="001F0046"/>
    <w:rsid w:val="001F0059"/>
    <w:rsid w:val="001F44E1"/>
    <w:rsid w:val="001F4C7D"/>
    <w:rsid w:val="001F4D53"/>
    <w:rsid w:val="001F4F83"/>
    <w:rsid w:val="001F56C5"/>
    <w:rsid w:val="00202E2E"/>
    <w:rsid w:val="00203539"/>
    <w:rsid w:val="00205A82"/>
    <w:rsid w:val="002070A9"/>
    <w:rsid w:val="00207114"/>
    <w:rsid w:val="00212057"/>
    <w:rsid w:val="00213589"/>
    <w:rsid w:val="002177D6"/>
    <w:rsid w:val="0022152C"/>
    <w:rsid w:val="00221EEE"/>
    <w:rsid w:val="002247DA"/>
    <w:rsid w:val="002259A0"/>
    <w:rsid w:val="00226E0E"/>
    <w:rsid w:val="00227F16"/>
    <w:rsid w:val="00231AC2"/>
    <w:rsid w:val="0023566F"/>
    <w:rsid w:val="002375C1"/>
    <w:rsid w:val="002376AD"/>
    <w:rsid w:val="0024100C"/>
    <w:rsid w:val="00243CB9"/>
    <w:rsid w:val="0024541A"/>
    <w:rsid w:val="0024541B"/>
    <w:rsid w:val="002458A3"/>
    <w:rsid w:val="00251374"/>
    <w:rsid w:val="00252168"/>
    <w:rsid w:val="00254A80"/>
    <w:rsid w:val="002575FF"/>
    <w:rsid w:val="00261D24"/>
    <w:rsid w:val="00261F83"/>
    <w:rsid w:val="00263368"/>
    <w:rsid w:val="0026350C"/>
    <w:rsid w:val="002640BD"/>
    <w:rsid w:val="002641B5"/>
    <w:rsid w:val="00264E73"/>
    <w:rsid w:val="002661D3"/>
    <w:rsid w:val="002712C6"/>
    <w:rsid w:val="00271523"/>
    <w:rsid w:val="00272140"/>
    <w:rsid w:val="002751E8"/>
    <w:rsid w:val="00281022"/>
    <w:rsid w:val="002819A2"/>
    <w:rsid w:val="00282163"/>
    <w:rsid w:val="00283771"/>
    <w:rsid w:val="002854FB"/>
    <w:rsid w:val="0028596A"/>
    <w:rsid w:val="002863A7"/>
    <w:rsid w:val="00286FA9"/>
    <w:rsid w:val="0028785B"/>
    <w:rsid w:val="00291892"/>
    <w:rsid w:val="00296153"/>
    <w:rsid w:val="00296DEA"/>
    <w:rsid w:val="002978CF"/>
    <w:rsid w:val="002A0787"/>
    <w:rsid w:val="002B247F"/>
    <w:rsid w:val="002B2C25"/>
    <w:rsid w:val="002B3053"/>
    <w:rsid w:val="002B3B38"/>
    <w:rsid w:val="002B41BF"/>
    <w:rsid w:val="002B5A2E"/>
    <w:rsid w:val="002B754D"/>
    <w:rsid w:val="002B7859"/>
    <w:rsid w:val="002B7880"/>
    <w:rsid w:val="002C13D5"/>
    <w:rsid w:val="002C34FF"/>
    <w:rsid w:val="002C3ED1"/>
    <w:rsid w:val="002C47B4"/>
    <w:rsid w:val="002C70DC"/>
    <w:rsid w:val="002D0FDD"/>
    <w:rsid w:val="002D2354"/>
    <w:rsid w:val="002D3086"/>
    <w:rsid w:val="002D6808"/>
    <w:rsid w:val="002E1564"/>
    <w:rsid w:val="002E3B30"/>
    <w:rsid w:val="002E614A"/>
    <w:rsid w:val="002E62FA"/>
    <w:rsid w:val="002F0403"/>
    <w:rsid w:val="002F1399"/>
    <w:rsid w:val="002F1DE3"/>
    <w:rsid w:val="002F1F4F"/>
    <w:rsid w:val="002F3C36"/>
    <w:rsid w:val="002F4DEA"/>
    <w:rsid w:val="002F6F09"/>
    <w:rsid w:val="003000F0"/>
    <w:rsid w:val="00301746"/>
    <w:rsid w:val="00301E47"/>
    <w:rsid w:val="00301EC6"/>
    <w:rsid w:val="00301FD1"/>
    <w:rsid w:val="00302510"/>
    <w:rsid w:val="00302B8F"/>
    <w:rsid w:val="00305B67"/>
    <w:rsid w:val="00307829"/>
    <w:rsid w:val="00310345"/>
    <w:rsid w:val="00310750"/>
    <w:rsid w:val="003134B2"/>
    <w:rsid w:val="003179CD"/>
    <w:rsid w:val="003202B9"/>
    <w:rsid w:val="00325469"/>
    <w:rsid w:val="003279B2"/>
    <w:rsid w:val="0033006B"/>
    <w:rsid w:val="00330184"/>
    <w:rsid w:val="003301C2"/>
    <w:rsid w:val="00332D44"/>
    <w:rsid w:val="00333B68"/>
    <w:rsid w:val="00333D24"/>
    <w:rsid w:val="00335029"/>
    <w:rsid w:val="003371F7"/>
    <w:rsid w:val="00337317"/>
    <w:rsid w:val="00340D9F"/>
    <w:rsid w:val="00341133"/>
    <w:rsid w:val="003414FB"/>
    <w:rsid w:val="00342335"/>
    <w:rsid w:val="0034274F"/>
    <w:rsid w:val="003431B1"/>
    <w:rsid w:val="0034362B"/>
    <w:rsid w:val="003446B8"/>
    <w:rsid w:val="003571C5"/>
    <w:rsid w:val="003576F8"/>
    <w:rsid w:val="0036024F"/>
    <w:rsid w:val="0036096F"/>
    <w:rsid w:val="003618E0"/>
    <w:rsid w:val="003625BF"/>
    <w:rsid w:val="00362669"/>
    <w:rsid w:val="00363CD6"/>
    <w:rsid w:val="00366FD4"/>
    <w:rsid w:val="003677AD"/>
    <w:rsid w:val="0037251A"/>
    <w:rsid w:val="003741CF"/>
    <w:rsid w:val="003759AF"/>
    <w:rsid w:val="003760D4"/>
    <w:rsid w:val="00380756"/>
    <w:rsid w:val="0038141D"/>
    <w:rsid w:val="0038204E"/>
    <w:rsid w:val="0038214A"/>
    <w:rsid w:val="00382B39"/>
    <w:rsid w:val="00382DE5"/>
    <w:rsid w:val="00383DA5"/>
    <w:rsid w:val="003868EF"/>
    <w:rsid w:val="003875EC"/>
    <w:rsid w:val="00387885"/>
    <w:rsid w:val="00390C12"/>
    <w:rsid w:val="00390DE5"/>
    <w:rsid w:val="00393318"/>
    <w:rsid w:val="0039706C"/>
    <w:rsid w:val="0039725E"/>
    <w:rsid w:val="00397C86"/>
    <w:rsid w:val="003A0241"/>
    <w:rsid w:val="003A0607"/>
    <w:rsid w:val="003A139B"/>
    <w:rsid w:val="003A346C"/>
    <w:rsid w:val="003A35F6"/>
    <w:rsid w:val="003A375A"/>
    <w:rsid w:val="003A4776"/>
    <w:rsid w:val="003A5894"/>
    <w:rsid w:val="003A5E7A"/>
    <w:rsid w:val="003B19C0"/>
    <w:rsid w:val="003B1E31"/>
    <w:rsid w:val="003B4277"/>
    <w:rsid w:val="003B7205"/>
    <w:rsid w:val="003C0A63"/>
    <w:rsid w:val="003C478E"/>
    <w:rsid w:val="003C49AE"/>
    <w:rsid w:val="003C5506"/>
    <w:rsid w:val="003C7DEE"/>
    <w:rsid w:val="003D2154"/>
    <w:rsid w:val="003D273D"/>
    <w:rsid w:val="003D2E66"/>
    <w:rsid w:val="003D34B3"/>
    <w:rsid w:val="003D5460"/>
    <w:rsid w:val="003E212A"/>
    <w:rsid w:val="003E24FC"/>
    <w:rsid w:val="003E58CE"/>
    <w:rsid w:val="003F070B"/>
    <w:rsid w:val="003F0A40"/>
    <w:rsid w:val="003F0B46"/>
    <w:rsid w:val="003F2A1D"/>
    <w:rsid w:val="003F4827"/>
    <w:rsid w:val="003F5280"/>
    <w:rsid w:val="003F597E"/>
    <w:rsid w:val="003F69CD"/>
    <w:rsid w:val="004004DB"/>
    <w:rsid w:val="00405433"/>
    <w:rsid w:val="00405DDB"/>
    <w:rsid w:val="004065E1"/>
    <w:rsid w:val="00406C20"/>
    <w:rsid w:val="004075B1"/>
    <w:rsid w:val="004158E7"/>
    <w:rsid w:val="00415CFD"/>
    <w:rsid w:val="00421DBE"/>
    <w:rsid w:val="00423A61"/>
    <w:rsid w:val="00424F02"/>
    <w:rsid w:val="004268DD"/>
    <w:rsid w:val="00426A9C"/>
    <w:rsid w:val="00431CDB"/>
    <w:rsid w:val="0043229A"/>
    <w:rsid w:val="004342E7"/>
    <w:rsid w:val="00434668"/>
    <w:rsid w:val="00437E94"/>
    <w:rsid w:val="00437FAF"/>
    <w:rsid w:val="004406FD"/>
    <w:rsid w:val="004425AE"/>
    <w:rsid w:val="004427B5"/>
    <w:rsid w:val="00442C18"/>
    <w:rsid w:val="004438A7"/>
    <w:rsid w:val="004443BF"/>
    <w:rsid w:val="004455AB"/>
    <w:rsid w:val="00446B60"/>
    <w:rsid w:val="004529A7"/>
    <w:rsid w:val="00452CA5"/>
    <w:rsid w:val="00453FD0"/>
    <w:rsid w:val="00456866"/>
    <w:rsid w:val="0046202B"/>
    <w:rsid w:val="004632D6"/>
    <w:rsid w:val="00463FDE"/>
    <w:rsid w:val="00464A98"/>
    <w:rsid w:val="00464D0E"/>
    <w:rsid w:val="00465D4D"/>
    <w:rsid w:val="0046603C"/>
    <w:rsid w:val="004716F2"/>
    <w:rsid w:val="00473203"/>
    <w:rsid w:val="00474030"/>
    <w:rsid w:val="004754F7"/>
    <w:rsid w:val="00477984"/>
    <w:rsid w:val="004819E2"/>
    <w:rsid w:val="004849B3"/>
    <w:rsid w:val="00484CD5"/>
    <w:rsid w:val="00485549"/>
    <w:rsid w:val="00486A1E"/>
    <w:rsid w:val="004956AB"/>
    <w:rsid w:val="004964AD"/>
    <w:rsid w:val="00496719"/>
    <w:rsid w:val="004A0672"/>
    <w:rsid w:val="004A0B05"/>
    <w:rsid w:val="004A1299"/>
    <w:rsid w:val="004A2895"/>
    <w:rsid w:val="004A4159"/>
    <w:rsid w:val="004A5623"/>
    <w:rsid w:val="004A5644"/>
    <w:rsid w:val="004A5787"/>
    <w:rsid w:val="004B2275"/>
    <w:rsid w:val="004B419A"/>
    <w:rsid w:val="004B46FC"/>
    <w:rsid w:val="004B4AC4"/>
    <w:rsid w:val="004B4C4F"/>
    <w:rsid w:val="004B56D3"/>
    <w:rsid w:val="004B5B69"/>
    <w:rsid w:val="004B7816"/>
    <w:rsid w:val="004C3FD9"/>
    <w:rsid w:val="004C4302"/>
    <w:rsid w:val="004C4D8B"/>
    <w:rsid w:val="004C4FB8"/>
    <w:rsid w:val="004C60DB"/>
    <w:rsid w:val="004C6607"/>
    <w:rsid w:val="004C7AEE"/>
    <w:rsid w:val="004D0E4C"/>
    <w:rsid w:val="004D1A1B"/>
    <w:rsid w:val="004D1ED1"/>
    <w:rsid w:val="004E0CE9"/>
    <w:rsid w:val="004E1C69"/>
    <w:rsid w:val="004E44AC"/>
    <w:rsid w:val="004E6B11"/>
    <w:rsid w:val="004E6E6E"/>
    <w:rsid w:val="004F3B46"/>
    <w:rsid w:val="004F3DCE"/>
    <w:rsid w:val="004F44FA"/>
    <w:rsid w:val="004F4CA9"/>
    <w:rsid w:val="004F57E6"/>
    <w:rsid w:val="004F6302"/>
    <w:rsid w:val="004F6F01"/>
    <w:rsid w:val="00500595"/>
    <w:rsid w:val="00501A6C"/>
    <w:rsid w:val="00501A8C"/>
    <w:rsid w:val="00512212"/>
    <w:rsid w:val="00513CAC"/>
    <w:rsid w:val="00514585"/>
    <w:rsid w:val="00516FF5"/>
    <w:rsid w:val="00517BAC"/>
    <w:rsid w:val="00520FF8"/>
    <w:rsid w:val="00521FBC"/>
    <w:rsid w:val="00523C00"/>
    <w:rsid w:val="005249DC"/>
    <w:rsid w:val="005270E8"/>
    <w:rsid w:val="00527418"/>
    <w:rsid w:val="00533036"/>
    <w:rsid w:val="00533E2E"/>
    <w:rsid w:val="00534931"/>
    <w:rsid w:val="00534BDB"/>
    <w:rsid w:val="00534E73"/>
    <w:rsid w:val="00535A4B"/>
    <w:rsid w:val="0053674D"/>
    <w:rsid w:val="005371E3"/>
    <w:rsid w:val="00537B6A"/>
    <w:rsid w:val="005429F6"/>
    <w:rsid w:val="00544212"/>
    <w:rsid w:val="00544E4A"/>
    <w:rsid w:val="005459DA"/>
    <w:rsid w:val="005462C6"/>
    <w:rsid w:val="00546F71"/>
    <w:rsid w:val="00550A67"/>
    <w:rsid w:val="00551639"/>
    <w:rsid w:val="00551BF6"/>
    <w:rsid w:val="00552092"/>
    <w:rsid w:val="0055421C"/>
    <w:rsid w:val="005553CE"/>
    <w:rsid w:val="005614DE"/>
    <w:rsid w:val="00561F22"/>
    <w:rsid w:val="00565F3C"/>
    <w:rsid w:val="00571AD9"/>
    <w:rsid w:val="0057554E"/>
    <w:rsid w:val="00575B57"/>
    <w:rsid w:val="00575EA3"/>
    <w:rsid w:val="0058088D"/>
    <w:rsid w:val="00582D57"/>
    <w:rsid w:val="00583588"/>
    <w:rsid w:val="00585015"/>
    <w:rsid w:val="00586C5D"/>
    <w:rsid w:val="00587C83"/>
    <w:rsid w:val="005901E2"/>
    <w:rsid w:val="005914B9"/>
    <w:rsid w:val="0059207B"/>
    <w:rsid w:val="00592E68"/>
    <w:rsid w:val="005931BF"/>
    <w:rsid w:val="0059437D"/>
    <w:rsid w:val="00595484"/>
    <w:rsid w:val="005962AB"/>
    <w:rsid w:val="0059697A"/>
    <w:rsid w:val="005A3004"/>
    <w:rsid w:val="005A33E5"/>
    <w:rsid w:val="005A41BB"/>
    <w:rsid w:val="005A5E10"/>
    <w:rsid w:val="005B0CFD"/>
    <w:rsid w:val="005B0F68"/>
    <w:rsid w:val="005B15BD"/>
    <w:rsid w:val="005B1B57"/>
    <w:rsid w:val="005B1C34"/>
    <w:rsid w:val="005B24A0"/>
    <w:rsid w:val="005B3E64"/>
    <w:rsid w:val="005B3F2C"/>
    <w:rsid w:val="005B62FA"/>
    <w:rsid w:val="005C08B6"/>
    <w:rsid w:val="005C78F1"/>
    <w:rsid w:val="005C7FA2"/>
    <w:rsid w:val="005E0A2E"/>
    <w:rsid w:val="005E0D01"/>
    <w:rsid w:val="005E3FFE"/>
    <w:rsid w:val="005E47EA"/>
    <w:rsid w:val="005E603D"/>
    <w:rsid w:val="005E7C09"/>
    <w:rsid w:val="005F05A0"/>
    <w:rsid w:val="005F6FB7"/>
    <w:rsid w:val="005F73A9"/>
    <w:rsid w:val="00601B6A"/>
    <w:rsid w:val="00602A52"/>
    <w:rsid w:val="00603126"/>
    <w:rsid w:val="00614826"/>
    <w:rsid w:val="0061657A"/>
    <w:rsid w:val="0061706E"/>
    <w:rsid w:val="00617C44"/>
    <w:rsid w:val="00620526"/>
    <w:rsid w:val="00620AD3"/>
    <w:rsid w:val="006227DF"/>
    <w:rsid w:val="0062547B"/>
    <w:rsid w:val="00626321"/>
    <w:rsid w:val="0063066E"/>
    <w:rsid w:val="006356E7"/>
    <w:rsid w:val="0064145A"/>
    <w:rsid w:val="00643ED7"/>
    <w:rsid w:val="00645AD8"/>
    <w:rsid w:val="00646297"/>
    <w:rsid w:val="006466D0"/>
    <w:rsid w:val="00650F56"/>
    <w:rsid w:val="00654570"/>
    <w:rsid w:val="00656CC1"/>
    <w:rsid w:val="006636F0"/>
    <w:rsid w:val="006665C9"/>
    <w:rsid w:val="00674057"/>
    <w:rsid w:val="00674A77"/>
    <w:rsid w:val="00674F48"/>
    <w:rsid w:val="006762E8"/>
    <w:rsid w:val="00677D8C"/>
    <w:rsid w:val="00680F92"/>
    <w:rsid w:val="00682389"/>
    <w:rsid w:val="00690C00"/>
    <w:rsid w:val="00693E9B"/>
    <w:rsid w:val="0069459F"/>
    <w:rsid w:val="00694839"/>
    <w:rsid w:val="00694F80"/>
    <w:rsid w:val="00695F7D"/>
    <w:rsid w:val="006965A0"/>
    <w:rsid w:val="006971E1"/>
    <w:rsid w:val="006972EC"/>
    <w:rsid w:val="006975CD"/>
    <w:rsid w:val="006976F0"/>
    <w:rsid w:val="006A58FC"/>
    <w:rsid w:val="006A59AC"/>
    <w:rsid w:val="006A6FA8"/>
    <w:rsid w:val="006A76DC"/>
    <w:rsid w:val="006A7FB1"/>
    <w:rsid w:val="006B5A96"/>
    <w:rsid w:val="006C25EB"/>
    <w:rsid w:val="006C2715"/>
    <w:rsid w:val="006C48CA"/>
    <w:rsid w:val="006C4AF6"/>
    <w:rsid w:val="006C79D8"/>
    <w:rsid w:val="006D1225"/>
    <w:rsid w:val="006D34A4"/>
    <w:rsid w:val="006D4733"/>
    <w:rsid w:val="006D47AA"/>
    <w:rsid w:val="006D7891"/>
    <w:rsid w:val="006E020F"/>
    <w:rsid w:val="006E073E"/>
    <w:rsid w:val="006E0DF9"/>
    <w:rsid w:val="006E231C"/>
    <w:rsid w:val="006E48DE"/>
    <w:rsid w:val="006E4D8B"/>
    <w:rsid w:val="006E790D"/>
    <w:rsid w:val="006F15BE"/>
    <w:rsid w:val="006F1728"/>
    <w:rsid w:val="006F2F2E"/>
    <w:rsid w:val="006F3A44"/>
    <w:rsid w:val="006F3DC6"/>
    <w:rsid w:val="006F71F3"/>
    <w:rsid w:val="0070031B"/>
    <w:rsid w:val="00701836"/>
    <w:rsid w:val="00702EB2"/>
    <w:rsid w:val="00704380"/>
    <w:rsid w:val="00704A3C"/>
    <w:rsid w:val="00704EA9"/>
    <w:rsid w:val="00710EA8"/>
    <w:rsid w:val="00713309"/>
    <w:rsid w:val="007138EF"/>
    <w:rsid w:val="00716059"/>
    <w:rsid w:val="00720712"/>
    <w:rsid w:val="00724A7A"/>
    <w:rsid w:val="0073212C"/>
    <w:rsid w:val="00732884"/>
    <w:rsid w:val="00733C6A"/>
    <w:rsid w:val="00736C62"/>
    <w:rsid w:val="00740F2D"/>
    <w:rsid w:val="007417D2"/>
    <w:rsid w:val="00741ABC"/>
    <w:rsid w:val="00742646"/>
    <w:rsid w:val="0074460A"/>
    <w:rsid w:val="00744821"/>
    <w:rsid w:val="00751033"/>
    <w:rsid w:val="00751E8A"/>
    <w:rsid w:val="007546A5"/>
    <w:rsid w:val="00754CA4"/>
    <w:rsid w:val="0075538F"/>
    <w:rsid w:val="0076051A"/>
    <w:rsid w:val="007675D7"/>
    <w:rsid w:val="00771FB9"/>
    <w:rsid w:val="00773249"/>
    <w:rsid w:val="00774D42"/>
    <w:rsid w:val="00777ADB"/>
    <w:rsid w:val="00780FF9"/>
    <w:rsid w:val="00785AF2"/>
    <w:rsid w:val="00787D48"/>
    <w:rsid w:val="00795B98"/>
    <w:rsid w:val="007A29E7"/>
    <w:rsid w:val="007A4877"/>
    <w:rsid w:val="007A64B5"/>
    <w:rsid w:val="007A6ABD"/>
    <w:rsid w:val="007A7249"/>
    <w:rsid w:val="007A77F1"/>
    <w:rsid w:val="007B0CC5"/>
    <w:rsid w:val="007B3492"/>
    <w:rsid w:val="007B4079"/>
    <w:rsid w:val="007B40B2"/>
    <w:rsid w:val="007B4F17"/>
    <w:rsid w:val="007B6C13"/>
    <w:rsid w:val="007B77A3"/>
    <w:rsid w:val="007C1632"/>
    <w:rsid w:val="007C18E9"/>
    <w:rsid w:val="007C263F"/>
    <w:rsid w:val="007C2D3C"/>
    <w:rsid w:val="007C3FA2"/>
    <w:rsid w:val="007C469D"/>
    <w:rsid w:val="007C4ECF"/>
    <w:rsid w:val="007C5E65"/>
    <w:rsid w:val="007C6C5F"/>
    <w:rsid w:val="007D52FA"/>
    <w:rsid w:val="007D6239"/>
    <w:rsid w:val="007D78E0"/>
    <w:rsid w:val="007E123C"/>
    <w:rsid w:val="007E2609"/>
    <w:rsid w:val="007E3DD4"/>
    <w:rsid w:val="007E45A2"/>
    <w:rsid w:val="007E74AC"/>
    <w:rsid w:val="007E7BA0"/>
    <w:rsid w:val="007E7C98"/>
    <w:rsid w:val="007F0353"/>
    <w:rsid w:val="007F4214"/>
    <w:rsid w:val="007F5CC1"/>
    <w:rsid w:val="007F6E44"/>
    <w:rsid w:val="007F7619"/>
    <w:rsid w:val="00800A9A"/>
    <w:rsid w:val="00800CB2"/>
    <w:rsid w:val="008012C0"/>
    <w:rsid w:val="00801C92"/>
    <w:rsid w:val="008024B1"/>
    <w:rsid w:val="00805491"/>
    <w:rsid w:val="008055BF"/>
    <w:rsid w:val="00813D45"/>
    <w:rsid w:val="00813ED1"/>
    <w:rsid w:val="00817111"/>
    <w:rsid w:val="00820FB0"/>
    <w:rsid w:val="00821F90"/>
    <w:rsid w:val="00822C66"/>
    <w:rsid w:val="0083053F"/>
    <w:rsid w:val="0083087F"/>
    <w:rsid w:val="0083150B"/>
    <w:rsid w:val="00832673"/>
    <w:rsid w:val="00833881"/>
    <w:rsid w:val="00840D13"/>
    <w:rsid w:val="00843AE5"/>
    <w:rsid w:val="00843E51"/>
    <w:rsid w:val="00844497"/>
    <w:rsid w:val="00847510"/>
    <w:rsid w:val="00847EEC"/>
    <w:rsid w:val="00850099"/>
    <w:rsid w:val="00850F88"/>
    <w:rsid w:val="0085179E"/>
    <w:rsid w:val="00851DC5"/>
    <w:rsid w:val="00855A44"/>
    <w:rsid w:val="008579D3"/>
    <w:rsid w:val="00857C91"/>
    <w:rsid w:val="008627DF"/>
    <w:rsid w:val="008634CC"/>
    <w:rsid w:val="00865524"/>
    <w:rsid w:val="00865CFA"/>
    <w:rsid w:val="008665BD"/>
    <w:rsid w:val="00870A7C"/>
    <w:rsid w:val="00870ED0"/>
    <w:rsid w:val="00872DAF"/>
    <w:rsid w:val="00873C34"/>
    <w:rsid w:val="00877237"/>
    <w:rsid w:val="00882DF3"/>
    <w:rsid w:val="00883C88"/>
    <w:rsid w:val="00883F4E"/>
    <w:rsid w:val="00885CCE"/>
    <w:rsid w:val="00886BE4"/>
    <w:rsid w:val="0088779A"/>
    <w:rsid w:val="008926BA"/>
    <w:rsid w:val="0089431C"/>
    <w:rsid w:val="00895785"/>
    <w:rsid w:val="008974FD"/>
    <w:rsid w:val="008A3B6C"/>
    <w:rsid w:val="008A5652"/>
    <w:rsid w:val="008B018F"/>
    <w:rsid w:val="008B2308"/>
    <w:rsid w:val="008B30CC"/>
    <w:rsid w:val="008B36F3"/>
    <w:rsid w:val="008B3A78"/>
    <w:rsid w:val="008B5680"/>
    <w:rsid w:val="008B56E8"/>
    <w:rsid w:val="008B6938"/>
    <w:rsid w:val="008C0558"/>
    <w:rsid w:val="008C088E"/>
    <w:rsid w:val="008C1D22"/>
    <w:rsid w:val="008C24EA"/>
    <w:rsid w:val="008C3577"/>
    <w:rsid w:val="008C680D"/>
    <w:rsid w:val="008C6936"/>
    <w:rsid w:val="008C737A"/>
    <w:rsid w:val="008D5898"/>
    <w:rsid w:val="008E1AA5"/>
    <w:rsid w:val="008E294D"/>
    <w:rsid w:val="008E335C"/>
    <w:rsid w:val="008E7F2C"/>
    <w:rsid w:val="008F083C"/>
    <w:rsid w:val="008F0E5E"/>
    <w:rsid w:val="008F279B"/>
    <w:rsid w:val="008F33D6"/>
    <w:rsid w:val="008F38DF"/>
    <w:rsid w:val="008F4BC8"/>
    <w:rsid w:val="008F6E29"/>
    <w:rsid w:val="008F7918"/>
    <w:rsid w:val="009018EB"/>
    <w:rsid w:val="009036DA"/>
    <w:rsid w:val="00905908"/>
    <w:rsid w:val="009062A0"/>
    <w:rsid w:val="00910FC4"/>
    <w:rsid w:val="00912434"/>
    <w:rsid w:val="0091338F"/>
    <w:rsid w:val="00914A26"/>
    <w:rsid w:val="0091584C"/>
    <w:rsid w:val="00922C01"/>
    <w:rsid w:val="009235A3"/>
    <w:rsid w:val="009235C6"/>
    <w:rsid w:val="00923688"/>
    <w:rsid w:val="00927484"/>
    <w:rsid w:val="00927D9E"/>
    <w:rsid w:val="009302C8"/>
    <w:rsid w:val="00931F96"/>
    <w:rsid w:val="0093290B"/>
    <w:rsid w:val="00932E0F"/>
    <w:rsid w:val="00933399"/>
    <w:rsid w:val="00933E3D"/>
    <w:rsid w:val="009346B1"/>
    <w:rsid w:val="00943810"/>
    <w:rsid w:val="00946C61"/>
    <w:rsid w:val="00947399"/>
    <w:rsid w:val="00947ACE"/>
    <w:rsid w:val="00950A57"/>
    <w:rsid w:val="00951B59"/>
    <w:rsid w:val="009544D5"/>
    <w:rsid w:val="009577C3"/>
    <w:rsid w:val="00957B77"/>
    <w:rsid w:val="00963B2D"/>
    <w:rsid w:val="00965EBA"/>
    <w:rsid w:val="00967024"/>
    <w:rsid w:val="00972579"/>
    <w:rsid w:val="00980370"/>
    <w:rsid w:val="00980520"/>
    <w:rsid w:val="0098213F"/>
    <w:rsid w:val="00984915"/>
    <w:rsid w:val="0099212D"/>
    <w:rsid w:val="009926DD"/>
    <w:rsid w:val="0099344C"/>
    <w:rsid w:val="00996262"/>
    <w:rsid w:val="009A11F4"/>
    <w:rsid w:val="009A188E"/>
    <w:rsid w:val="009A2E1B"/>
    <w:rsid w:val="009A52C8"/>
    <w:rsid w:val="009B00A6"/>
    <w:rsid w:val="009B179A"/>
    <w:rsid w:val="009B2A47"/>
    <w:rsid w:val="009B38B6"/>
    <w:rsid w:val="009B40EC"/>
    <w:rsid w:val="009B5691"/>
    <w:rsid w:val="009C04DF"/>
    <w:rsid w:val="009C29DD"/>
    <w:rsid w:val="009C6A67"/>
    <w:rsid w:val="009C6EBA"/>
    <w:rsid w:val="009C737E"/>
    <w:rsid w:val="009D102A"/>
    <w:rsid w:val="009D17C5"/>
    <w:rsid w:val="009D22F6"/>
    <w:rsid w:val="009D2868"/>
    <w:rsid w:val="009D2EB3"/>
    <w:rsid w:val="009D2F3C"/>
    <w:rsid w:val="009D3F2B"/>
    <w:rsid w:val="009D45B3"/>
    <w:rsid w:val="009D547E"/>
    <w:rsid w:val="009D59B8"/>
    <w:rsid w:val="009D6735"/>
    <w:rsid w:val="009E2426"/>
    <w:rsid w:val="009E257C"/>
    <w:rsid w:val="009E3070"/>
    <w:rsid w:val="009E7E33"/>
    <w:rsid w:val="009F2025"/>
    <w:rsid w:val="009F4040"/>
    <w:rsid w:val="00A000B3"/>
    <w:rsid w:val="00A028D7"/>
    <w:rsid w:val="00A02A2D"/>
    <w:rsid w:val="00A04F01"/>
    <w:rsid w:val="00A06E76"/>
    <w:rsid w:val="00A10B0B"/>
    <w:rsid w:val="00A11048"/>
    <w:rsid w:val="00A11915"/>
    <w:rsid w:val="00A12666"/>
    <w:rsid w:val="00A12B5D"/>
    <w:rsid w:val="00A12DA1"/>
    <w:rsid w:val="00A148BF"/>
    <w:rsid w:val="00A15022"/>
    <w:rsid w:val="00A15985"/>
    <w:rsid w:val="00A1709A"/>
    <w:rsid w:val="00A206A8"/>
    <w:rsid w:val="00A271B8"/>
    <w:rsid w:val="00A27C1A"/>
    <w:rsid w:val="00A31A41"/>
    <w:rsid w:val="00A33C69"/>
    <w:rsid w:val="00A35AB0"/>
    <w:rsid w:val="00A36E3A"/>
    <w:rsid w:val="00A40C6C"/>
    <w:rsid w:val="00A415DC"/>
    <w:rsid w:val="00A41A8E"/>
    <w:rsid w:val="00A41F06"/>
    <w:rsid w:val="00A41F71"/>
    <w:rsid w:val="00A42C1B"/>
    <w:rsid w:val="00A461CB"/>
    <w:rsid w:val="00A468E4"/>
    <w:rsid w:val="00A46A59"/>
    <w:rsid w:val="00A46D6A"/>
    <w:rsid w:val="00A471C6"/>
    <w:rsid w:val="00A50ED8"/>
    <w:rsid w:val="00A5194E"/>
    <w:rsid w:val="00A5325C"/>
    <w:rsid w:val="00A5410A"/>
    <w:rsid w:val="00A551BB"/>
    <w:rsid w:val="00A556CD"/>
    <w:rsid w:val="00A6066C"/>
    <w:rsid w:val="00A649CB"/>
    <w:rsid w:val="00A66C85"/>
    <w:rsid w:val="00A66FEA"/>
    <w:rsid w:val="00A72BBB"/>
    <w:rsid w:val="00A74C04"/>
    <w:rsid w:val="00A74FC3"/>
    <w:rsid w:val="00A75409"/>
    <w:rsid w:val="00A7545D"/>
    <w:rsid w:val="00A768EE"/>
    <w:rsid w:val="00A76B05"/>
    <w:rsid w:val="00A8047B"/>
    <w:rsid w:val="00A8060D"/>
    <w:rsid w:val="00A80C6F"/>
    <w:rsid w:val="00A84E98"/>
    <w:rsid w:val="00A86129"/>
    <w:rsid w:val="00A921A9"/>
    <w:rsid w:val="00A92936"/>
    <w:rsid w:val="00A945FB"/>
    <w:rsid w:val="00AA0C01"/>
    <w:rsid w:val="00AA2FBF"/>
    <w:rsid w:val="00AA51D2"/>
    <w:rsid w:val="00AA72FA"/>
    <w:rsid w:val="00AB1098"/>
    <w:rsid w:val="00AC0E35"/>
    <w:rsid w:val="00AC3610"/>
    <w:rsid w:val="00AC4DAA"/>
    <w:rsid w:val="00AC4F24"/>
    <w:rsid w:val="00AC5127"/>
    <w:rsid w:val="00AC51C3"/>
    <w:rsid w:val="00AC525E"/>
    <w:rsid w:val="00AC63BA"/>
    <w:rsid w:val="00AC69AB"/>
    <w:rsid w:val="00AC76FE"/>
    <w:rsid w:val="00AD2923"/>
    <w:rsid w:val="00AD6998"/>
    <w:rsid w:val="00AD7128"/>
    <w:rsid w:val="00AE178C"/>
    <w:rsid w:val="00AE3C5B"/>
    <w:rsid w:val="00AE46C3"/>
    <w:rsid w:val="00AE685B"/>
    <w:rsid w:val="00AF04A8"/>
    <w:rsid w:val="00AF134A"/>
    <w:rsid w:val="00AF3F0D"/>
    <w:rsid w:val="00AF4C9B"/>
    <w:rsid w:val="00AF5B82"/>
    <w:rsid w:val="00B00671"/>
    <w:rsid w:val="00B03A1E"/>
    <w:rsid w:val="00B03BDA"/>
    <w:rsid w:val="00B05713"/>
    <w:rsid w:val="00B05C13"/>
    <w:rsid w:val="00B06312"/>
    <w:rsid w:val="00B077F2"/>
    <w:rsid w:val="00B15131"/>
    <w:rsid w:val="00B20D94"/>
    <w:rsid w:val="00B21DB9"/>
    <w:rsid w:val="00B23CA7"/>
    <w:rsid w:val="00B25FC1"/>
    <w:rsid w:val="00B31751"/>
    <w:rsid w:val="00B31A45"/>
    <w:rsid w:val="00B35137"/>
    <w:rsid w:val="00B352F1"/>
    <w:rsid w:val="00B35553"/>
    <w:rsid w:val="00B35821"/>
    <w:rsid w:val="00B37624"/>
    <w:rsid w:val="00B377FA"/>
    <w:rsid w:val="00B4258F"/>
    <w:rsid w:val="00B43D62"/>
    <w:rsid w:val="00B443E7"/>
    <w:rsid w:val="00B455E7"/>
    <w:rsid w:val="00B47C84"/>
    <w:rsid w:val="00B5019E"/>
    <w:rsid w:val="00B57DA5"/>
    <w:rsid w:val="00B608B9"/>
    <w:rsid w:val="00B637E9"/>
    <w:rsid w:val="00B64136"/>
    <w:rsid w:val="00B6448F"/>
    <w:rsid w:val="00B64F96"/>
    <w:rsid w:val="00B64FAB"/>
    <w:rsid w:val="00B6574F"/>
    <w:rsid w:val="00B67FC9"/>
    <w:rsid w:val="00B71AC2"/>
    <w:rsid w:val="00B73C85"/>
    <w:rsid w:val="00B74F8D"/>
    <w:rsid w:val="00B75E9F"/>
    <w:rsid w:val="00B80FF0"/>
    <w:rsid w:val="00B84974"/>
    <w:rsid w:val="00B8736D"/>
    <w:rsid w:val="00B87E6C"/>
    <w:rsid w:val="00B91431"/>
    <w:rsid w:val="00B937E8"/>
    <w:rsid w:val="00B96299"/>
    <w:rsid w:val="00B969A4"/>
    <w:rsid w:val="00B97E35"/>
    <w:rsid w:val="00BA1050"/>
    <w:rsid w:val="00BA4158"/>
    <w:rsid w:val="00BA45F5"/>
    <w:rsid w:val="00BA65A3"/>
    <w:rsid w:val="00BB1A7B"/>
    <w:rsid w:val="00BB3342"/>
    <w:rsid w:val="00BB372B"/>
    <w:rsid w:val="00BB6460"/>
    <w:rsid w:val="00BB678B"/>
    <w:rsid w:val="00BB67BF"/>
    <w:rsid w:val="00BB7DBC"/>
    <w:rsid w:val="00BC18A7"/>
    <w:rsid w:val="00BC5E94"/>
    <w:rsid w:val="00BC6761"/>
    <w:rsid w:val="00BD0AFE"/>
    <w:rsid w:val="00BD1DB4"/>
    <w:rsid w:val="00BD1E6F"/>
    <w:rsid w:val="00BD21F2"/>
    <w:rsid w:val="00BD4025"/>
    <w:rsid w:val="00BD7179"/>
    <w:rsid w:val="00BE1413"/>
    <w:rsid w:val="00BE20F5"/>
    <w:rsid w:val="00BE2BBE"/>
    <w:rsid w:val="00BE3840"/>
    <w:rsid w:val="00BE6ED8"/>
    <w:rsid w:val="00BF7E37"/>
    <w:rsid w:val="00C010AB"/>
    <w:rsid w:val="00C04580"/>
    <w:rsid w:val="00C05056"/>
    <w:rsid w:val="00C05A02"/>
    <w:rsid w:val="00C06915"/>
    <w:rsid w:val="00C07DA4"/>
    <w:rsid w:val="00C11E8B"/>
    <w:rsid w:val="00C13BEB"/>
    <w:rsid w:val="00C15F67"/>
    <w:rsid w:val="00C17FDC"/>
    <w:rsid w:val="00C23D08"/>
    <w:rsid w:val="00C263C6"/>
    <w:rsid w:val="00C26CA9"/>
    <w:rsid w:val="00C30482"/>
    <w:rsid w:val="00C317DC"/>
    <w:rsid w:val="00C365AC"/>
    <w:rsid w:val="00C36772"/>
    <w:rsid w:val="00C4062D"/>
    <w:rsid w:val="00C449DE"/>
    <w:rsid w:val="00C463C1"/>
    <w:rsid w:val="00C47C66"/>
    <w:rsid w:val="00C51C2F"/>
    <w:rsid w:val="00C53B4C"/>
    <w:rsid w:val="00C5423E"/>
    <w:rsid w:val="00C57165"/>
    <w:rsid w:val="00C60329"/>
    <w:rsid w:val="00C6452E"/>
    <w:rsid w:val="00C64851"/>
    <w:rsid w:val="00C6509F"/>
    <w:rsid w:val="00C66FB1"/>
    <w:rsid w:val="00C70795"/>
    <w:rsid w:val="00C7292D"/>
    <w:rsid w:val="00C74782"/>
    <w:rsid w:val="00C74A32"/>
    <w:rsid w:val="00C7647E"/>
    <w:rsid w:val="00C7787C"/>
    <w:rsid w:val="00C81D97"/>
    <w:rsid w:val="00C855A6"/>
    <w:rsid w:val="00C85DCA"/>
    <w:rsid w:val="00C86BA4"/>
    <w:rsid w:val="00C8768A"/>
    <w:rsid w:val="00C90667"/>
    <w:rsid w:val="00C909D8"/>
    <w:rsid w:val="00C91512"/>
    <w:rsid w:val="00C91678"/>
    <w:rsid w:val="00C917A7"/>
    <w:rsid w:val="00C9302B"/>
    <w:rsid w:val="00C953A4"/>
    <w:rsid w:val="00CA0BDA"/>
    <w:rsid w:val="00CA2D4F"/>
    <w:rsid w:val="00CA4718"/>
    <w:rsid w:val="00CA5C6D"/>
    <w:rsid w:val="00CA6F34"/>
    <w:rsid w:val="00CB6BD9"/>
    <w:rsid w:val="00CB77C9"/>
    <w:rsid w:val="00CC060E"/>
    <w:rsid w:val="00CC3734"/>
    <w:rsid w:val="00CC3F07"/>
    <w:rsid w:val="00CC539C"/>
    <w:rsid w:val="00CC5D4B"/>
    <w:rsid w:val="00CC67DC"/>
    <w:rsid w:val="00CD0BB3"/>
    <w:rsid w:val="00CD1807"/>
    <w:rsid w:val="00CD42B7"/>
    <w:rsid w:val="00CD4A25"/>
    <w:rsid w:val="00CD52D8"/>
    <w:rsid w:val="00CD5923"/>
    <w:rsid w:val="00CD78FE"/>
    <w:rsid w:val="00CD7F55"/>
    <w:rsid w:val="00CE016B"/>
    <w:rsid w:val="00CE034B"/>
    <w:rsid w:val="00CF35A7"/>
    <w:rsid w:val="00CF5972"/>
    <w:rsid w:val="00D007D2"/>
    <w:rsid w:val="00D012C0"/>
    <w:rsid w:val="00D05937"/>
    <w:rsid w:val="00D061F0"/>
    <w:rsid w:val="00D07240"/>
    <w:rsid w:val="00D079AB"/>
    <w:rsid w:val="00D14740"/>
    <w:rsid w:val="00D17DB0"/>
    <w:rsid w:val="00D2220A"/>
    <w:rsid w:val="00D22291"/>
    <w:rsid w:val="00D2344C"/>
    <w:rsid w:val="00D23B96"/>
    <w:rsid w:val="00D26A95"/>
    <w:rsid w:val="00D346F7"/>
    <w:rsid w:val="00D37893"/>
    <w:rsid w:val="00D40EDF"/>
    <w:rsid w:val="00D43111"/>
    <w:rsid w:val="00D43B52"/>
    <w:rsid w:val="00D43F0B"/>
    <w:rsid w:val="00D445CF"/>
    <w:rsid w:val="00D44E9D"/>
    <w:rsid w:val="00D459D0"/>
    <w:rsid w:val="00D45AA0"/>
    <w:rsid w:val="00D45E82"/>
    <w:rsid w:val="00D46230"/>
    <w:rsid w:val="00D46DC9"/>
    <w:rsid w:val="00D47518"/>
    <w:rsid w:val="00D50691"/>
    <w:rsid w:val="00D50D92"/>
    <w:rsid w:val="00D513BA"/>
    <w:rsid w:val="00D52432"/>
    <w:rsid w:val="00D53F8B"/>
    <w:rsid w:val="00D55A5D"/>
    <w:rsid w:val="00D57580"/>
    <w:rsid w:val="00D57B63"/>
    <w:rsid w:val="00D603A1"/>
    <w:rsid w:val="00D60588"/>
    <w:rsid w:val="00D63E89"/>
    <w:rsid w:val="00D64C97"/>
    <w:rsid w:val="00D67B44"/>
    <w:rsid w:val="00D72BC5"/>
    <w:rsid w:val="00D72E39"/>
    <w:rsid w:val="00D747A2"/>
    <w:rsid w:val="00D816E5"/>
    <w:rsid w:val="00D82487"/>
    <w:rsid w:val="00D83702"/>
    <w:rsid w:val="00D85666"/>
    <w:rsid w:val="00D85FC1"/>
    <w:rsid w:val="00D87B1A"/>
    <w:rsid w:val="00D90D40"/>
    <w:rsid w:val="00D90E15"/>
    <w:rsid w:val="00D922BE"/>
    <w:rsid w:val="00D966A2"/>
    <w:rsid w:val="00DA0AC6"/>
    <w:rsid w:val="00DA0DE3"/>
    <w:rsid w:val="00DA4370"/>
    <w:rsid w:val="00DA65A4"/>
    <w:rsid w:val="00DA7908"/>
    <w:rsid w:val="00DB00F3"/>
    <w:rsid w:val="00DB2A99"/>
    <w:rsid w:val="00DB3047"/>
    <w:rsid w:val="00DB7005"/>
    <w:rsid w:val="00DB7D35"/>
    <w:rsid w:val="00DB7DF6"/>
    <w:rsid w:val="00DC20A4"/>
    <w:rsid w:val="00DC54EC"/>
    <w:rsid w:val="00DC59F4"/>
    <w:rsid w:val="00DC5D12"/>
    <w:rsid w:val="00DC7FA0"/>
    <w:rsid w:val="00DD0E9F"/>
    <w:rsid w:val="00DD10BB"/>
    <w:rsid w:val="00DD261E"/>
    <w:rsid w:val="00DD620C"/>
    <w:rsid w:val="00DD6842"/>
    <w:rsid w:val="00DD6916"/>
    <w:rsid w:val="00DE2261"/>
    <w:rsid w:val="00DE241D"/>
    <w:rsid w:val="00DE2E2A"/>
    <w:rsid w:val="00DF3048"/>
    <w:rsid w:val="00DF3178"/>
    <w:rsid w:val="00DF33CA"/>
    <w:rsid w:val="00DF369A"/>
    <w:rsid w:val="00DF4346"/>
    <w:rsid w:val="00DF4E34"/>
    <w:rsid w:val="00DF53B2"/>
    <w:rsid w:val="00DF7A48"/>
    <w:rsid w:val="00E01A60"/>
    <w:rsid w:val="00E032FE"/>
    <w:rsid w:val="00E04552"/>
    <w:rsid w:val="00E06AFB"/>
    <w:rsid w:val="00E07499"/>
    <w:rsid w:val="00E1049D"/>
    <w:rsid w:val="00E1058E"/>
    <w:rsid w:val="00E11359"/>
    <w:rsid w:val="00E1197B"/>
    <w:rsid w:val="00E12CDB"/>
    <w:rsid w:val="00E17947"/>
    <w:rsid w:val="00E20BF6"/>
    <w:rsid w:val="00E2177C"/>
    <w:rsid w:val="00E22397"/>
    <w:rsid w:val="00E24DDC"/>
    <w:rsid w:val="00E26AE3"/>
    <w:rsid w:val="00E26F7B"/>
    <w:rsid w:val="00E3211B"/>
    <w:rsid w:val="00E34C2F"/>
    <w:rsid w:val="00E36FBC"/>
    <w:rsid w:val="00E406ED"/>
    <w:rsid w:val="00E42B29"/>
    <w:rsid w:val="00E43879"/>
    <w:rsid w:val="00E47FD8"/>
    <w:rsid w:val="00E51C59"/>
    <w:rsid w:val="00E5276B"/>
    <w:rsid w:val="00E537C7"/>
    <w:rsid w:val="00E54560"/>
    <w:rsid w:val="00E555F4"/>
    <w:rsid w:val="00E5654C"/>
    <w:rsid w:val="00E604BB"/>
    <w:rsid w:val="00E6114E"/>
    <w:rsid w:val="00E62AFB"/>
    <w:rsid w:val="00E62E90"/>
    <w:rsid w:val="00E67F79"/>
    <w:rsid w:val="00E705CD"/>
    <w:rsid w:val="00E713FA"/>
    <w:rsid w:val="00E7260E"/>
    <w:rsid w:val="00E73027"/>
    <w:rsid w:val="00E73816"/>
    <w:rsid w:val="00E74270"/>
    <w:rsid w:val="00E7519A"/>
    <w:rsid w:val="00E75B3E"/>
    <w:rsid w:val="00E75B80"/>
    <w:rsid w:val="00E75B87"/>
    <w:rsid w:val="00E76D8B"/>
    <w:rsid w:val="00E80E71"/>
    <w:rsid w:val="00E813D0"/>
    <w:rsid w:val="00E8165E"/>
    <w:rsid w:val="00E83B80"/>
    <w:rsid w:val="00E846A8"/>
    <w:rsid w:val="00E87B42"/>
    <w:rsid w:val="00E9106B"/>
    <w:rsid w:val="00E94836"/>
    <w:rsid w:val="00E94BC4"/>
    <w:rsid w:val="00E97184"/>
    <w:rsid w:val="00EA349D"/>
    <w:rsid w:val="00EA3559"/>
    <w:rsid w:val="00EA7706"/>
    <w:rsid w:val="00EA7AD9"/>
    <w:rsid w:val="00EB0556"/>
    <w:rsid w:val="00EB05BD"/>
    <w:rsid w:val="00EB6C87"/>
    <w:rsid w:val="00EC0D02"/>
    <w:rsid w:val="00EC15D4"/>
    <w:rsid w:val="00EC3091"/>
    <w:rsid w:val="00EC31CB"/>
    <w:rsid w:val="00EC5E63"/>
    <w:rsid w:val="00EC660C"/>
    <w:rsid w:val="00ED21C3"/>
    <w:rsid w:val="00ED655F"/>
    <w:rsid w:val="00EE429C"/>
    <w:rsid w:val="00EE4A71"/>
    <w:rsid w:val="00EE6721"/>
    <w:rsid w:val="00EE7E77"/>
    <w:rsid w:val="00EF0BFA"/>
    <w:rsid w:val="00EF15B8"/>
    <w:rsid w:val="00EF25E2"/>
    <w:rsid w:val="00EF288B"/>
    <w:rsid w:val="00EF5F1D"/>
    <w:rsid w:val="00F0012B"/>
    <w:rsid w:val="00F00384"/>
    <w:rsid w:val="00F00C75"/>
    <w:rsid w:val="00F10056"/>
    <w:rsid w:val="00F13050"/>
    <w:rsid w:val="00F13868"/>
    <w:rsid w:val="00F153F1"/>
    <w:rsid w:val="00F202BD"/>
    <w:rsid w:val="00F2118F"/>
    <w:rsid w:val="00F223F7"/>
    <w:rsid w:val="00F2527D"/>
    <w:rsid w:val="00F27DFA"/>
    <w:rsid w:val="00F3195A"/>
    <w:rsid w:val="00F434B1"/>
    <w:rsid w:val="00F4406E"/>
    <w:rsid w:val="00F4434B"/>
    <w:rsid w:val="00F454A1"/>
    <w:rsid w:val="00F45CCF"/>
    <w:rsid w:val="00F4658B"/>
    <w:rsid w:val="00F507B0"/>
    <w:rsid w:val="00F5196C"/>
    <w:rsid w:val="00F55091"/>
    <w:rsid w:val="00F560EE"/>
    <w:rsid w:val="00F56729"/>
    <w:rsid w:val="00F568B6"/>
    <w:rsid w:val="00F63959"/>
    <w:rsid w:val="00F644B3"/>
    <w:rsid w:val="00F6514C"/>
    <w:rsid w:val="00F65688"/>
    <w:rsid w:val="00F65B96"/>
    <w:rsid w:val="00F676F2"/>
    <w:rsid w:val="00F7081C"/>
    <w:rsid w:val="00F72832"/>
    <w:rsid w:val="00F72B6F"/>
    <w:rsid w:val="00F73460"/>
    <w:rsid w:val="00F73A79"/>
    <w:rsid w:val="00F740A3"/>
    <w:rsid w:val="00F74A3D"/>
    <w:rsid w:val="00F8105F"/>
    <w:rsid w:val="00F86B01"/>
    <w:rsid w:val="00F87BE5"/>
    <w:rsid w:val="00F906FF"/>
    <w:rsid w:val="00F918CB"/>
    <w:rsid w:val="00F91ACB"/>
    <w:rsid w:val="00F91E42"/>
    <w:rsid w:val="00F92036"/>
    <w:rsid w:val="00F92D67"/>
    <w:rsid w:val="00F96487"/>
    <w:rsid w:val="00F97C5E"/>
    <w:rsid w:val="00FA3267"/>
    <w:rsid w:val="00FA63F6"/>
    <w:rsid w:val="00FB1A9E"/>
    <w:rsid w:val="00FB293C"/>
    <w:rsid w:val="00FB3BA6"/>
    <w:rsid w:val="00FB59D2"/>
    <w:rsid w:val="00FC0052"/>
    <w:rsid w:val="00FC0A63"/>
    <w:rsid w:val="00FC1CE8"/>
    <w:rsid w:val="00FC4889"/>
    <w:rsid w:val="00FC5213"/>
    <w:rsid w:val="00FD1557"/>
    <w:rsid w:val="00FD24D8"/>
    <w:rsid w:val="00FD3A16"/>
    <w:rsid w:val="00FD4C05"/>
    <w:rsid w:val="00FD511C"/>
    <w:rsid w:val="00FD5B03"/>
    <w:rsid w:val="00FE1163"/>
    <w:rsid w:val="00FE762B"/>
    <w:rsid w:val="00FF08C8"/>
    <w:rsid w:val="00FF1192"/>
    <w:rsid w:val="00FF154F"/>
    <w:rsid w:val="00FF2E7F"/>
    <w:rsid w:val="00FF3C03"/>
    <w:rsid w:val="00FF423A"/>
    <w:rsid w:val="00FF55D5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57D84"/>
  <w15:docId w15:val="{5A571C50-5219-4555-89EA-E8A783C8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AD3"/>
  </w:style>
  <w:style w:type="paragraph" w:styleId="Nagwek1">
    <w:name w:val="heading 1"/>
    <w:basedOn w:val="Normalny"/>
    <w:next w:val="Normalny"/>
    <w:link w:val="Nagwek1Znak"/>
    <w:uiPriority w:val="9"/>
    <w:qFormat/>
    <w:rsid w:val="00FF1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D061F0"/>
    <w:pPr>
      <w:widowControl w:val="0"/>
      <w:spacing w:after="0" w:line="240" w:lineRule="auto"/>
      <w:ind w:left="305"/>
    </w:pPr>
    <w:rPr>
      <w:rFonts w:ascii="PT Serif" w:eastAsia="PT Serif" w:hAnsi="PT Serif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61F0"/>
    <w:rPr>
      <w:rFonts w:ascii="PT Serif" w:eastAsia="PT Serif" w:hAnsi="PT Serif"/>
      <w:sz w:val="18"/>
      <w:szCs w:val="18"/>
      <w:lang w:val="en-US"/>
    </w:rPr>
  </w:style>
  <w:style w:type="paragraph" w:customStyle="1" w:styleId="pstytul1">
    <w:name w:val="ps_tytul_1"/>
    <w:basedOn w:val="Normalny"/>
    <w:qFormat/>
    <w:rsid w:val="00D061F0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D061F0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D061F0"/>
    <w:pPr>
      <w:spacing w:after="0" w:line="300" w:lineRule="exact"/>
    </w:pPr>
    <w:rPr>
      <w:caps/>
      <w:sz w:val="24"/>
      <w:szCs w:val="24"/>
    </w:rPr>
  </w:style>
  <w:style w:type="paragraph" w:styleId="Akapitzlist">
    <w:name w:val="List Paragraph"/>
    <w:basedOn w:val="Normalny"/>
    <w:uiPriority w:val="34"/>
    <w:qFormat/>
    <w:rsid w:val="003B1E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0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A2E"/>
  </w:style>
  <w:style w:type="paragraph" w:customStyle="1" w:styleId="Default">
    <w:name w:val="Default"/>
    <w:rsid w:val="0025137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rsid w:val="00A50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61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61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1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1D3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4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F06"/>
  </w:style>
  <w:style w:type="paragraph" w:styleId="Tekstdymka">
    <w:name w:val="Balloon Text"/>
    <w:basedOn w:val="Normalny"/>
    <w:link w:val="TekstdymkaZnak"/>
    <w:uiPriority w:val="99"/>
    <w:semiHidden/>
    <w:unhideWhenUsed/>
    <w:rsid w:val="0073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12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320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E17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178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A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A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6A5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F15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1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1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1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3FDF15ECBA64AA8121818D1ECC3C6" ma:contentTypeVersion="11" ma:contentTypeDescription="Utwórz nowy dokument." ma:contentTypeScope="" ma:versionID="cb99f252451e47b48b899ed70d63fa6a">
  <xsd:schema xmlns:xsd="http://www.w3.org/2001/XMLSchema" xmlns:xs="http://www.w3.org/2001/XMLSchema" xmlns:p="http://schemas.microsoft.com/office/2006/metadata/properties" xmlns:ns3="72d0f21b-c1db-4313-b84e-0171f6bf145d" xmlns:ns4="9c4b849b-e600-49e8-9cfd-9c2b1013af09" targetNamespace="http://schemas.microsoft.com/office/2006/metadata/properties" ma:root="true" ma:fieldsID="b9b6de291dc3642dd924b426deb0bc4f" ns3:_="" ns4:_="">
    <xsd:import namespace="72d0f21b-c1db-4313-b84e-0171f6bf145d"/>
    <xsd:import namespace="9c4b849b-e600-49e8-9cfd-9c2b1013af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0f21b-c1db-4313-b84e-0171f6bf1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849b-e600-49e8-9cfd-9c2b1013a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E1195-EE79-47B0-84EB-A8873DF5E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4387F-8BEB-4087-BB80-500185F093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937594-730E-4777-BB40-AAE42ECFD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0f21b-c1db-4313-b84e-0171f6bf145d"/>
    <ds:schemaRef ds:uri="9c4b849b-e600-49e8-9cfd-9c2b1013a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F930CD-9716-40CA-986E-3030C99B6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Biernat</dc:creator>
  <cp:lastModifiedBy>Karolina Musiałek</cp:lastModifiedBy>
  <cp:revision>2</cp:revision>
  <cp:lastPrinted>2022-10-12T08:22:00Z</cp:lastPrinted>
  <dcterms:created xsi:type="dcterms:W3CDTF">2022-10-13T06:12:00Z</dcterms:created>
  <dcterms:modified xsi:type="dcterms:W3CDTF">2022-10-13T06:12:00Z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0x010100DE23FDF15ECBA64AA8121818D1ECC3C6</vt:lpwstr>
  </property>
</Properties>
</file>